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BDAE658" w14:textId="77777777" w:rsidR="00290341" w:rsidRPr="00BB0C0B" w:rsidRDefault="00290341" w:rsidP="00BF5D8D">
      <w:pPr>
        <w:pStyle w:val="Nzev"/>
        <w:rPr>
          <w:b/>
          <w:bCs/>
          <w:sz w:val="22"/>
          <w:szCs w:val="22"/>
        </w:rPr>
      </w:pPr>
    </w:p>
    <w:p w14:paraId="50DD3048" w14:textId="03831FFF" w:rsidR="00E67A18" w:rsidRPr="00D4437D" w:rsidRDefault="00E67A18" w:rsidP="00E67A18">
      <w:pPr>
        <w:pStyle w:val="Default"/>
        <w:rPr>
          <w:rFonts w:ascii="Arial" w:hAnsi="Arial" w:cs="Arial"/>
          <w:b/>
          <w:sz w:val="16"/>
          <w:szCs w:val="16"/>
        </w:rPr>
      </w:pPr>
      <w:r w:rsidRPr="00D4437D">
        <w:rPr>
          <w:rFonts w:ascii="Arial" w:hAnsi="Arial" w:cs="Arial"/>
          <w:b/>
          <w:sz w:val="18"/>
          <w:szCs w:val="18"/>
        </w:rPr>
        <w:t xml:space="preserve">Název veřejné zakázky: </w:t>
      </w:r>
      <w:proofErr w:type="spellStart"/>
      <w:r w:rsidR="00174930">
        <w:rPr>
          <w:rFonts w:ascii="Arial" w:hAnsi="Arial" w:cs="Arial"/>
          <w:b/>
          <w:sz w:val="18"/>
          <w:szCs w:val="18"/>
        </w:rPr>
        <w:t>Podlahářské</w:t>
      </w:r>
      <w:proofErr w:type="spellEnd"/>
      <w:r w:rsidR="00174930">
        <w:rPr>
          <w:rFonts w:ascii="Arial" w:hAnsi="Arial" w:cs="Arial"/>
          <w:b/>
          <w:sz w:val="18"/>
          <w:szCs w:val="18"/>
        </w:rPr>
        <w:t xml:space="preserve"> práce na rok 2024</w:t>
      </w:r>
      <w:r w:rsidRPr="00D4437D">
        <w:rPr>
          <w:rFonts w:ascii="Arial" w:hAnsi="Arial" w:cs="Arial"/>
          <w:b/>
          <w:sz w:val="18"/>
          <w:szCs w:val="18"/>
        </w:rPr>
        <w:t xml:space="preserve">       </w:t>
      </w:r>
    </w:p>
    <w:p w14:paraId="50921831" w14:textId="77777777" w:rsidR="00E67A18" w:rsidRPr="00D4437D" w:rsidRDefault="00E67A18" w:rsidP="00E67A18">
      <w:pPr>
        <w:tabs>
          <w:tab w:val="left" w:pos="2127"/>
        </w:tabs>
        <w:rPr>
          <w:rFonts w:ascii="Arial" w:hAnsi="Arial" w:cs="Arial"/>
          <w:sz w:val="18"/>
          <w:szCs w:val="18"/>
        </w:rPr>
      </w:pPr>
      <w:r w:rsidRPr="00D4437D">
        <w:rPr>
          <w:rFonts w:ascii="Arial" w:hAnsi="Arial" w:cs="Arial"/>
          <w:b/>
          <w:color w:val="000000"/>
          <w:sz w:val="18"/>
          <w:szCs w:val="18"/>
        </w:rPr>
        <w:t>Evidenční číslo ve </w:t>
      </w:r>
      <w:proofErr w:type="gramStart"/>
      <w:r w:rsidRPr="00D4437D">
        <w:rPr>
          <w:rFonts w:ascii="Arial" w:hAnsi="Arial" w:cs="Arial"/>
          <w:b/>
          <w:color w:val="000000"/>
          <w:sz w:val="18"/>
          <w:szCs w:val="18"/>
        </w:rPr>
        <w:t xml:space="preserve">VVZ:   </w:t>
      </w:r>
      <w:proofErr w:type="gramEnd"/>
      <w:r w:rsidRPr="00D4437D">
        <w:rPr>
          <w:rFonts w:ascii="Arial" w:hAnsi="Arial" w:cs="Arial"/>
          <w:b/>
          <w:color w:val="000000"/>
          <w:sz w:val="18"/>
          <w:szCs w:val="18"/>
        </w:rPr>
        <w:t xml:space="preserve">    ……….     </w:t>
      </w:r>
      <w:r w:rsidRPr="00D4437D">
        <w:rPr>
          <w:rFonts w:ascii="Arial" w:hAnsi="Arial" w:cs="Arial"/>
          <w:b/>
          <w:sz w:val="18"/>
          <w:szCs w:val="18"/>
        </w:rPr>
        <w:tab/>
      </w:r>
    </w:p>
    <w:p w14:paraId="0FB6E812" w14:textId="17B65F41" w:rsidR="00E67A18" w:rsidRPr="00D4437D" w:rsidRDefault="00E67A18" w:rsidP="00E67A18">
      <w:pPr>
        <w:tabs>
          <w:tab w:val="left" w:pos="851"/>
          <w:tab w:val="left" w:pos="3418"/>
        </w:tabs>
        <w:rPr>
          <w:rFonts w:ascii="Arial" w:hAnsi="Arial" w:cs="Arial"/>
          <w:b/>
          <w:bCs/>
          <w:color w:val="000000"/>
          <w:sz w:val="18"/>
          <w:szCs w:val="18"/>
        </w:rPr>
      </w:pPr>
      <w:r w:rsidRPr="00D4437D">
        <w:rPr>
          <w:rFonts w:ascii="Arial" w:hAnsi="Arial" w:cs="Arial"/>
          <w:b/>
          <w:color w:val="000000"/>
          <w:sz w:val="18"/>
          <w:szCs w:val="18"/>
        </w:rPr>
        <w:t>Ev</w:t>
      </w:r>
      <w:r w:rsidRPr="00D4437D">
        <w:rPr>
          <w:rFonts w:ascii="Arial" w:hAnsi="Arial" w:cs="Arial"/>
          <w:b/>
          <w:bCs/>
          <w:color w:val="000000"/>
          <w:sz w:val="18"/>
          <w:szCs w:val="18"/>
        </w:rPr>
        <w:t xml:space="preserve">idenční číslo zadavatele: </w:t>
      </w:r>
      <w:ins w:id="0" w:author="Mgr. PLUHÁČKOVÁ Markéta" w:date="2024-01-16T14:24:00Z">
        <w:r w:rsidR="001D71D2" w:rsidRPr="001D71D2">
          <w:rPr>
            <w:rFonts w:ascii="Arial" w:hAnsi="Arial" w:cs="Arial"/>
            <w:b/>
            <w:bCs/>
            <w:color w:val="000000"/>
            <w:sz w:val="18"/>
            <w:szCs w:val="18"/>
          </w:rPr>
          <w:t>VZ202403</w:t>
        </w:r>
      </w:ins>
      <w:del w:id="1" w:author="Mgr. PLUHÁČKOVÁ Markéta" w:date="2024-01-16T14:24:00Z">
        <w:r w:rsidR="00174930" w:rsidDel="001D71D2">
          <w:rPr>
            <w:rFonts w:ascii="Arial" w:hAnsi="Arial" w:cs="Arial"/>
            <w:b/>
            <w:bCs/>
            <w:color w:val="000000"/>
            <w:sz w:val="18"/>
            <w:szCs w:val="18"/>
          </w:rPr>
          <w:delText>1/202</w:delText>
        </w:r>
        <w:r w:rsidR="00B56258" w:rsidDel="001D71D2">
          <w:rPr>
            <w:rFonts w:ascii="Arial" w:hAnsi="Arial" w:cs="Arial"/>
            <w:b/>
            <w:bCs/>
            <w:color w:val="000000"/>
            <w:sz w:val="18"/>
            <w:szCs w:val="18"/>
          </w:rPr>
          <w:delText>4</w:delText>
        </w:r>
        <w:r w:rsidR="00174930" w:rsidDel="001D71D2">
          <w:rPr>
            <w:rFonts w:ascii="Arial" w:hAnsi="Arial" w:cs="Arial"/>
            <w:b/>
            <w:bCs/>
            <w:color w:val="000000"/>
            <w:sz w:val="18"/>
            <w:szCs w:val="18"/>
          </w:rPr>
          <w:delText>/MP</w:delText>
        </w:r>
      </w:del>
    </w:p>
    <w:p w14:paraId="76F1ACF6" w14:textId="77777777" w:rsidR="00E67A18" w:rsidRPr="0006019C" w:rsidRDefault="00E67A18" w:rsidP="00E67A18">
      <w:pPr>
        <w:pStyle w:val="a"/>
        <w:tabs>
          <w:tab w:val="left" w:pos="851"/>
        </w:tabs>
        <w:spacing w:line="240" w:lineRule="auto"/>
        <w:rPr>
          <w:rFonts w:cs="Arial"/>
          <w:sz w:val="24"/>
        </w:rPr>
      </w:pPr>
    </w:p>
    <w:p w14:paraId="0D5E584A" w14:textId="77777777" w:rsidR="00E67A18" w:rsidRDefault="00E67A18" w:rsidP="00E67A18">
      <w:pPr>
        <w:pStyle w:val="a"/>
        <w:spacing w:line="240" w:lineRule="auto"/>
        <w:rPr>
          <w:rFonts w:cs="Arial"/>
          <w:sz w:val="24"/>
        </w:rPr>
      </w:pPr>
    </w:p>
    <w:p w14:paraId="46C38C3E" w14:textId="77777777" w:rsidR="00E67A18" w:rsidRDefault="00E67A18" w:rsidP="00E67A18">
      <w:pPr>
        <w:pStyle w:val="a"/>
        <w:spacing w:line="240" w:lineRule="auto"/>
        <w:rPr>
          <w:rFonts w:cs="Arial"/>
          <w:sz w:val="24"/>
        </w:rPr>
      </w:pPr>
    </w:p>
    <w:p w14:paraId="308562F0" w14:textId="776DB4F1" w:rsidR="00E67A18" w:rsidRPr="007A1073" w:rsidRDefault="00E67A18" w:rsidP="00E67A18">
      <w:pPr>
        <w:pStyle w:val="a"/>
        <w:spacing w:line="240" w:lineRule="auto"/>
        <w:rPr>
          <w:rFonts w:ascii="Times New Roman" w:hAnsi="Times New Roman"/>
          <w:sz w:val="22"/>
          <w:szCs w:val="22"/>
        </w:rPr>
      </w:pPr>
      <w:r w:rsidRPr="007A1073">
        <w:rPr>
          <w:rFonts w:ascii="Times New Roman" w:hAnsi="Times New Roman"/>
          <w:sz w:val="22"/>
          <w:szCs w:val="22"/>
        </w:rPr>
        <w:t>RÁMCOVÁ SMLOUVA O DÍLO</w:t>
      </w:r>
    </w:p>
    <w:p w14:paraId="0831578D" w14:textId="12758B6F" w:rsidR="00E67A18" w:rsidRPr="007A1073" w:rsidRDefault="00E67A18" w:rsidP="00E67A18">
      <w:pPr>
        <w:pStyle w:val="Zkladntext21"/>
        <w:rPr>
          <w:rFonts w:ascii="Times New Roman" w:hAnsi="Times New Roman"/>
          <w:b w:val="0"/>
          <w:sz w:val="22"/>
          <w:szCs w:val="22"/>
        </w:rPr>
      </w:pPr>
      <w:r w:rsidRPr="007A1073">
        <w:rPr>
          <w:rFonts w:ascii="Times New Roman" w:hAnsi="Times New Roman"/>
          <w:b w:val="0"/>
          <w:sz w:val="22"/>
          <w:szCs w:val="22"/>
        </w:rPr>
        <w:t xml:space="preserve">uzavřená dle § </w:t>
      </w:r>
      <w:r w:rsidR="00082D22" w:rsidRPr="007A1073">
        <w:rPr>
          <w:rFonts w:ascii="Times New Roman" w:hAnsi="Times New Roman"/>
          <w:b w:val="0"/>
          <w:sz w:val="22"/>
          <w:szCs w:val="22"/>
        </w:rPr>
        <w:t>2586 a násl.</w:t>
      </w:r>
      <w:r w:rsidRPr="007A1073">
        <w:rPr>
          <w:rFonts w:ascii="Times New Roman" w:hAnsi="Times New Roman"/>
          <w:b w:val="0"/>
          <w:sz w:val="22"/>
          <w:szCs w:val="22"/>
        </w:rPr>
        <w:t xml:space="preserve"> zák. č. 89/2012 Sb., občanský zákoník ve znění pozdějších předpisů  </w:t>
      </w:r>
    </w:p>
    <w:p w14:paraId="5BC73737" w14:textId="77777777" w:rsidR="00AB6BB1" w:rsidRPr="007A1073" w:rsidRDefault="00AB6BB1" w:rsidP="00AB6BB1">
      <w:pPr>
        <w:pStyle w:val="Podnadpis"/>
        <w:rPr>
          <w:rFonts w:ascii="Times New Roman" w:hAnsi="Times New Roman"/>
          <w:sz w:val="22"/>
          <w:szCs w:val="22"/>
        </w:rPr>
      </w:pPr>
    </w:p>
    <w:p w14:paraId="049E2D93" w14:textId="77777777" w:rsidR="00402180" w:rsidRPr="00450103" w:rsidRDefault="00402180" w:rsidP="00BF5D8D">
      <w:pPr>
        <w:pStyle w:val="Zkladntext"/>
        <w:spacing w:line="240" w:lineRule="atLeast"/>
        <w:ind w:left="779" w:right="-35"/>
        <w:jc w:val="center"/>
        <w:rPr>
          <w:sz w:val="22"/>
          <w:szCs w:val="22"/>
        </w:rPr>
      </w:pPr>
    </w:p>
    <w:p w14:paraId="60798216" w14:textId="77777777" w:rsidR="00402180" w:rsidRPr="00450103" w:rsidRDefault="00402180">
      <w:pPr>
        <w:jc w:val="both"/>
        <w:rPr>
          <w:color w:val="000000"/>
          <w:sz w:val="22"/>
          <w:szCs w:val="22"/>
        </w:rPr>
      </w:pPr>
    </w:p>
    <w:p w14:paraId="435C77F5" w14:textId="45FAAD8B" w:rsidR="00E67A18" w:rsidRPr="007A1073" w:rsidRDefault="00E67A18" w:rsidP="00E67A18">
      <w:pPr>
        <w:jc w:val="center"/>
        <w:rPr>
          <w:b/>
          <w:sz w:val="22"/>
          <w:szCs w:val="22"/>
          <w:lang w:eastAsia="cs-CZ"/>
        </w:rPr>
      </w:pPr>
      <w:r w:rsidRPr="007A1073">
        <w:rPr>
          <w:b/>
          <w:sz w:val="22"/>
          <w:szCs w:val="22"/>
          <w:lang w:eastAsia="cs-CZ"/>
        </w:rPr>
        <w:t>I.</w:t>
      </w:r>
    </w:p>
    <w:p w14:paraId="4D72C52C" w14:textId="77777777" w:rsidR="00E67A18" w:rsidRPr="007A1073" w:rsidRDefault="00E67A18" w:rsidP="00E67A18">
      <w:pPr>
        <w:suppressAutoHyphens w:val="0"/>
        <w:jc w:val="center"/>
        <w:rPr>
          <w:b/>
          <w:sz w:val="22"/>
          <w:szCs w:val="22"/>
          <w:lang w:eastAsia="cs-CZ"/>
        </w:rPr>
      </w:pPr>
      <w:r w:rsidRPr="007A1073">
        <w:rPr>
          <w:b/>
          <w:sz w:val="22"/>
          <w:szCs w:val="22"/>
          <w:lang w:eastAsia="cs-CZ"/>
        </w:rPr>
        <w:t>Smluvní strany</w:t>
      </w:r>
    </w:p>
    <w:p w14:paraId="308080E0" w14:textId="47031AA7" w:rsidR="00402180" w:rsidRPr="00BB0C0B" w:rsidRDefault="00402180">
      <w:pPr>
        <w:jc w:val="both"/>
        <w:rPr>
          <w:color w:val="000000"/>
          <w:sz w:val="22"/>
          <w:szCs w:val="22"/>
        </w:rPr>
      </w:pPr>
      <w:r w:rsidRPr="00BB0C0B">
        <w:rPr>
          <w:color w:val="000000"/>
          <w:sz w:val="22"/>
          <w:szCs w:val="22"/>
        </w:rPr>
        <w:t xml:space="preserve"> </w:t>
      </w:r>
    </w:p>
    <w:p w14:paraId="4CDCE705" w14:textId="77777777" w:rsidR="00402180" w:rsidRPr="00BB0C0B" w:rsidRDefault="00402180">
      <w:pPr>
        <w:jc w:val="both"/>
        <w:rPr>
          <w:color w:val="000000"/>
          <w:sz w:val="22"/>
          <w:szCs w:val="22"/>
        </w:rPr>
      </w:pPr>
    </w:p>
    <w:p w14:paraId="2E868E1E" w14:textId="77777777" w:rsidR="00E67A18" w:rsidRPr="00082D22" w:rsidRDefault="00E67A18">
      <w:r w:rsidRPr="00082D22">
        <w:t xml:space="preserve">1. Objednatel: </w:t>
      </w:r>
    </w:p>
    <w:p w14:paraId="287CAC44" w14:textId="77777777" w:rsidR="00E67A18" w:rsidRPr="00082D22" w:rsidRDefault="00E67A18"/>
    <w:p w14:paraId="3A92AC2E" w14:textId="6D7EA4D6" w:rsidR="00402180" w:rsidRPr="00082D22" w:rsidRDefault="00402180">
      <w:pPr>
        <w:rPr>
          <w:color w:val="000000"/>
          <w:sz w:val="22"/>
          <w:szCs w:val="22"/>
        </w:rPr>
      </w:pPr>
      <w:r w:rsidRPr="00082D22">
        <w:rPr>
          <w:color w:val="000000"/>
          <w:sz w:val="22"/>
          <w:szCs w:val="22"/>
        </w:rPr>
        <w:t>Obchodní jméno:</w:t>
      </w:r>
      <w:r w:rsidRPr="00082D22">
        <w:rPr>
          <w:color w:val="000000"/>
          <w:sz w:val="22"/>
          <w:szCs w:val="22"/>
        </w:rPr>
        <w:tab/>
      </w:r>
      <w:r w:rsidRPr="00082D22">
        <w:rPr>
          <w:color w:val="000000"/>
          <w:sz w:val="22"/>
          <w:szCs w:val="22"/>
        </w:rPr>
        <w:tab/>
      </w:r>
      <w:r w:rsidRPr="00082D22">
        <w:rPr>
          <w:b/>
          <w:color w:val="000000"/>
          <w:sz w:val="22"/>
          <w:szCs w:val="22"/>
        </w:rPr>
        <w:t xml:space="preserve">Nemocnice Kyjov, příspěvková organizace    </w:t>
      </w:r>
    </w:p>
    <w:p w14:paraId="27E44052" w14:textId="5B8AD1C3" w:rsidR="00402180" w:rsidRPr="00082D22" w:rsidRDefault="00402180">
      <w:pPr>
        <w:jc w:val="both"/>
        <w:rPr>
          <w:color w:val="000000"/>
          <w:sz w:val="22"/>
          <w:szCs w:val="22"/>
        </w:rPr>
      </w:pPr>
      <w:r w:rsidRPr="00082D22">
        <w:rPr>
          <w:color w:val="000000"/>
          <w:sz w:val="22"/>
          <w:szCs w:val="22"/>
        </w:rPr>
        <w:t>Sídlo:</w:t>
      </w:r>
      <w:r w:rsidRPr="00082D22">
        <w:rPr>
          <w:color w:val="000000"/>
          <w:sz w:val="22"/>
          <w:szCs w:val="22"/>
        </w:rPr>
        <w:tab/>
      </w:r>
      <w:r w:rsidRPr="00082D22">
        <w:rPr>
          <w:color w:val="000000"/>
          <w:sz w:val="22"/>
          <w:szCs w:val="22"/>
        </w:rPr>
        <w:tab/>
      </w:r>
      <w:r w:rsidRPr="00082D22">
        <w:rPr>
          <w:color w:val="000000"/>
          <w:sz w:val="22"/>
          <w:szCs w:val="22"/>
        </w:rPr>
        <w:tab/>
      </w:r>
      <w:r w:rsidRPr="00082D22">
        <w:rPr>
          <w:color w:val="000000"/>
          <w:sz w:val="22"/>
          <w:szCs w:val="22"/>
        </w:rPr>
        <w:tab/>
        <w:t>Strážovská 1247</w:t>
      </w:r>
      <w:r w:rsidR="007065B5" w:rsidRPr="00082D22">
        <w:rPr>
          <w:color w:val="000000"/>
          <w:sz w:val="22"/>
          <w:szCs w:val="22"/>
        </w:rPr>
        <w:t>/</w:t>
      </w:r>
      <w:r w:rsidR="00DB02AB" w:rsidRPr="00082D22">
        <w:rPr>
          <w:color w:val="000000"/>
          <w:sz w:val="22"/>
          <w:szCs w:val="22"/>
        </w:rPr>
        <w:t>22, 697</w:t>
      </w:r>
      <w:r w:rsidRPr="00082D22">
        <w:rPr>
          <w:color w:val="000000"/>
          <w:sz w:val="22"/>
          <w:szCs w:val="22"/>
        </w:rPr>
        <w:t xml:space="preserve"> </w:t>
      </w:r>
      <w:r w:rsidR="007065B5" w:rsidRPr="00082D22">
        <w:rPr>
          <w:color w:val="000000"/>
          <w:sz w:val="22"/>
          <w:szCs w:val="22"/>
        </w:rPr>
        <w:t>01</w:t>
      </w:r>
      <w:r w:rsidRPr="00082D22">
        <w:rPr>
          <w:color w:val="000000"/>
          <w:sz w:val="22"/>
          <w:szCs w:val="22"/>
        </w:rPr>
        <w:t xml:space="preserve"> Kyjov</w:t>
      </w:r>
    </w:p>
    <w:p w14:paraId="7A845AEF" w14:textId="77777777" w:rsidR="00402180" w:rsidRPr="00082D22" w:rsidRDefault="00402180">
      <w:pPr>
        <w:jc w:val="both"/>
        <w:rPr>
          <w:color w:val="000000"/>
          <w:sz w:val="22"/>
          <w:szCs w:val="22"/>
        </w:rPr>
      </w:pPr>
      <w:r w:rsidRPr="00082D22">
        <w:rPr>
          <w:color w:val="000000"/>
          <w:sz w:val="22"/>
          <w:szCs w:val="22"/>
        </w:rPr>
        <w:t>IČ:</w:t>
      </w:r>
      <w:r w:rsidRPr="00082D22">
        <w:rPr>
          <w:color w:val="000000"/>
          <w:sz w:val="22"/>
          <w:szCs w:val="22"/>
        </w:rPr>
        <w:tab/>
      </w:r>
      <w:r w:rsidRPr="00082D22">
        <w:rPr>
          <w:color w:val="000000"/>
          <w:sz w:val="22"/>
          <w:szCs w:val="22"/>
        </w:rPr>
        <w:tab/>
      </w:r>
      <w:r w:rsidRPr="00082D22">
        <w:rPr>
          <w:color w:val="000000"/>
          <w:sz w:val="22"/>
          <w:szCs w:val="22"/>
        </w:rPr>
        <w:tab/>
      </w:r>
      <w:r w:rsidRPr="00082D22">
        <w:rPr>
          <w:color w:val="000000"/>
          <w:sz w:val="22"/>
          <w:szCs w:val="22"/>
        </w:rPr>
        <w:tab/>
        <w:t xml:space="preserve">00226912  </w:t>
      </w:r>
    </w:p>
    <w:p w14:paraId="42A17829" w14:textId="77777777" w:rsidR="00402180" w:rsidRPr="00082D22" w:rsidRDefault="00402180">
      <w:pPr>
        <w:jc w:val="both"/>
        <w:rPr>
          <w:color w:val="000000"/>
          <w:sz w:val="22"/>
          <w:szCs w:val="22"/>
        </w:rPr>
      </w:pPr>
      <w:r w:rsidRPr="00082D22">
        <w:rPr>
          <w:color w:val="000000"/>
          <w:sz w:val="22"/>
          <w:szCs w:val="22"/>
        </w:rPr>
        <w:t>DIČ:</w:t>
      </w:r>
      <w:r w:rsidRPr="00082D22">
        <w:rPr>
          <w:color w:val="000000"/>
          <w:sz w:val="22"/>
          <w:szCs w:val="22"/>
        </w:rPr>
        <w:tab/>
      </w:r>
      <w:r w:rsidRPr="00082D22">
        <w:rPr>
          <w:color w:val="000000"/>
          <w:sz w:val="22"/>
          <w:szCs w:val="22"/>
        </w:rPr>
        <w:tab/>
      </w:r>
      <w:r w:rsidRPr="00082D22">
        <w:rPr>
          <w:color w:val="000000"/>
          <w:sz w:val="22"/>
          <w:szCs w:val="22"/>
        </w:rPr>
        <w:tab/>
      </w:r>
      <w:r w:rsidRPr="00082D22">
        <w:rPr>
          <w:color w:val="000000"/>
          <w:sz w:val="22"/>
          <w:szCs w:val="22"/>
        </w:rPr>
        <w:tab/>
        <w:t xml:space="preserve">CZ 00226912 </w:t>
      </w:r>
    </w:p>
    <w:p w14:paraId="478BA81E" w14:textId="0E682D12" w:rsidR="00402180" w:rsidRPr="00082D22" w:rsidRDefault="00C422A6">
      <w:pPr>
        <w:jc w:val="both"/>
        <w:rPr>
          <w:bCs/>
          <w:sz w:val="22"/>
          <w:szCs w:val="22"/>
        </w:rPr>
      </w:pPr>
      <w:r w:rsidRPr="00082D22">
        <w:rPr>
          <w:color w:val="000000"/>
          <w:sz w:val="22"/>
          <w:szCs w:val="22"/>
        </w:rPr>
        <w:t>Zastoupena</w:t>
      </w:r>
      <w:r w:rsidR="00402180" w:rsidRPr="00082D22">
        <w:rPr>
          <w:color w:val="000000"/>
          <w:sz w:val="22"/>
          <w:szCs w:val="22"/>
        </w:rPr>
        <w:t>:</w:t>
      </w:r>
      <w:r w:rsidRPr="00082D22">
        <w:rPr>
          <w:color w:val="000000"/>
          <w:sz w:val="22"/>
          <w:szCs w:val="22"/>
        </w:rPr>
        <w:tab/>
      </w:r>
      <w:r w:rsidR="00402180" w:rsidRPr="00082D22">
        <w:rPr>
          <w:color w:val="000000"/>
          <w:sz w:val="22"/>
          <w:szCs w:val="22"/>
        </w:rPr>
        <w:tab/>
      </w:r>
      <w:r w:rsidR="00402180" w:rsidRPr="00082D22">
        <w:rPr>
          <w:color w:val="000000"/>
          <w:sz w:val="22"/>
          <w:szCs w:val="22"/>
        </w:rPr>
        <w:tab/>
      </w:r>
      <w:r w:rsidR="00A67B9B" w:rsidRPr="00082D22">
        <w:rPr>
          <w:color w:val="000000"/>
          <w:sz w:val="22"/>
          <w:szCs w:val="22"/>
        </w:rPr>
        <w:t>MUDr. Jiří Vyhnal, ředitel</w:t>
      </w:r>
    </w:p>
    <w:p w14:paraId="53BD5DF7" w14:textId="77777777" w:rsidR="00402180" w:rsidRPr="00082D22" w:rsidRDefault="00402180">
      <w:pPr>
        <w:jc w:val="both"/>
        <w:rPr>
          <w:color w:val="000000"/>
          <w:sz w:val="22"/>
          <w:szCs w:val="22"/>
        </w:rPr>
      </w:pPr>
      <w:r w:rsidRPr="00082D22">
        <w:rPr>
          <w:bCs/>
          <w:sz w:val="22"/>
          <w:szCs w:val="22"/>
        </w:rPr>
        <w:t>Bank.spojení:</w:t>
      </w:r>
      <w:r w:rsidRPr="00082D22">
        <w:rPr>
          <w:bCs/>
          <w:sz w:val="22"/>
          <w:szCs w:val="22"/>
        </w:rPr>
        <w:tab/>
      </w:r>
      <w:r w:rsidRPr="00082D22">
        <w:rPr>
          <w:bCs/>
          <w:sz w:val="22"/>
          <w:szCs w:val="22"/>
        </w:rPr>
        <w:tab/>
      </w:r>
      <w:r w:rsidRPr="00082D22">
        <w:rPr>
          <w:bCs/>
          <w:sz w:val="22"/>
          <w:szCs w:val="22"/>
        </w:rPr>
        <w:tab/>
        <w:t xml:space="preserve">KB a. s., 12038671/0100 </w:t>
      </w:r>
    </w:p>
    <w:p w14:paraId="22CAA91F" w14:textId="77777777" w:rsidR="00402180" w:rsidRPr="00082D22" w:rsidRDefault="00402180">
      <w:pPr>
        <w:jc w:val="both"/>
        <w:rPr>
          <w:color w:val="000000"/>
          <w:sz w:val="22"/>
          <w:szCs w:val="22"/>
        </w:rPr>
      </w:pPr>
      <w:r w:rsidRPr="00082D22">
        <w:rPr>
          <w:color w:val="000000"/>
          <w:sz w:val="22"/>
          <w:szCs w:val="22"/>
        </w:rPr>
        <w:t>Zapsaná:</w:t>
      </w:r>
      <w:r w:rsidRPr="00082D22">
        <w:rPr>
          <w:color w:val="000000"/>
          <w:sz w:val="22"/>
          <w:szCs w:val="22"/>
        </w:rPr>
        <w:tab/>
      </w:r>
      <w:r w:rsidRPr="00082D22">
        <w:rPr>
          <w:color w:val="000000"/>
          <w:sz w:val="22"/>
          <w:szCs w:val="22"/>
        </w:rPr>
        <w:tab/>
      </w:r>
      <w:r w:rsidRPr="00082D22">
        <w:rPr>
          <w:color w:val="000000"/>
          <w:sz w:val="22"/>
          <w:szCs w:val="22"/>
        </w:rPr>
        <w:tab/>
        <w:t xml:space="preserve">v OR u Krajského soudu v Brně, oddíl Pr, vložka 1230 </w:t>
      </w:r>
    </w:p>
    <w:p w14:paraId="53C6BC50" w14:textId="77777777" w:rsidR="00402180" w:rsidRPr="00082D22" w:rsidRDefault="00402180">
      <w:pPr>
        <w:jc w:val="both"/>
        <w:rPr>
          <w:color w:val="000000"/>
          <w:sz w:val="22"/>
          <w:szCs w:val="22"/>
        </w:rPr>
      </w:pPr>
    </w:p>
    <w:p w14:paraId="0A332FCB" w14:textId="77777777" w:rsidR="00402180" w:rsidRPr="00082D22" w:rsidRDefault="00402180">
      <w:pPr>
        <w:jc w:val="both"/>
        <w:rPr>
          <w:color w:val="000000"/>
          <w:sz w:val="22"/>
          <w:szCs w:val="22"/>
        </w:rPr>
      </w:pPr>
    </w:p>
    <w:p w14:paraId="68BD3358" w14:textId="77777777" w:rsidR="00402180" w:rsidRPr="00082D22" w:rsidRDefault="00402180">
      <w:pPr>
        <w:jc w:val="both"/>
        <w:rPr>
          <w:color w:val="000000"/>
          <w:sz w:val="22"/>
          <w:szCs w:val="22"/>
        </w:rPr>
      </w:pPr>
      <w:r w:rsidRPr="00082D22">
        <w:rPr>
          <w:color w:val="000000"/>
          <w:sz w:val="22"/>
          <w:szCs w:val="22"/>
        </w:rPr>
        <w:t>a</w:t>
      </w:r>
    </w:p>
    <w:p w14:paraId="3D67A471" w14:textId="77777777" w:rsidR="00402180" w:rsidRPr="00082D22" w:rsidRDefault="00402180">
      <w:pPr>
        <w:jc w:val="both"/>
        <w:rPr>
          <w:color w:val="000000"/>
          <w:sz w:val="22"/>
          <w:szCs w:val="22"/>
        </w:rPr>
      </w:pPr>
    </w:p>
    <w:p w14:paraId="24E3F538" w14:textId="77777777" w:rsidR="00E67A18" w:rsidRPr="00082D22" w:rsidRDefault="00E67A18" w:rsidP="00E67A18">
      <w:pPr>
        <w:jc w:val="both"/>
        <w:rPr>
          <w:b/>
          <w:sz w:val="22"/>
          <w:szCs w:val="22"/>
        </w:rPr>
      </w:pPr>
      <w:r w:rsidRPr="00082D22">
        <w:rPr>
          <w:sz w:val="22"/>
          <w:szCs w:val="22"/>
        </w:rPr>
        <w:t xml:space="preserve">2. Zhotovitel: </w:t>
      </w:r>
      <w:r w:rsidRPr="00082D22">
        <w:rPr>
          <w:sz w:val="22"/>
          <w:szCs w:val="22"/>
        </w:rPr>
        <w:tab/>
      </w:r>
      <w:r w:rsidRPr="00082D22">
        <w:rPr>
          <w:b/>
          <w:sz w:val="22"/>
          <w:szCs w:val="22"/>
          <w:highlight w:val="yellow"/>
        </w:rPr>
        <w:t>.................................................................</w:t>
      </w:r>
    </w:p>
    <w:p w14:paraId="58432C13" w14:textId="77777777" w:rsidR="00E67A18" w:rsidRPr="00082D22" w:rsidRDefault="00E67A18" w:rsidP="00E67A18">
      <w:pPr>
        <w:jc w:val="both"/>
        <w:rPr>
          <w:sz w:val="22"/>
          <w:szCs w:val="22"/>
        </w:rPr>
      </w:pPr>
    </w:p>
    <w:p w14:paraId="23FEC0BA" w14:textId="77777777" w:rsidR="00E67A18" w:rsidRPr="00082D22" w:rsidRDefault="00E67A18" w:rsidP="00E67A18">
      <w:pPr>
        <w:jc w:val="both"/>
        <w:rPr>
          <w:sz w:val="22"/>
          <w:szCs w:val="22"/>
        </w:rPr>
      </w:pPr>
      <w:r w:rsidRPr="00082D22">
        <w:rPr>
          <w:sz w:val="22"/>
          <w:szCs w:val="22"/>
        </w:rPr>
        <w:t>zápis v OR:</w:t>
      </w:r>
      <w:r w:rsidRPr="00082D22">
        <w:rPr>
          <w:sz w:val="22"/>
          <w:szCs w:val="22"/>
        </w:rPr>
        <w:tab/>
      </w:r>
      <w:r w:rsidRPr="00082D22">
        <w:rPr>
          <w:sz w:val="22"/>
          <w:szCs w:val="22"/>
          <w:highlight w:val="yellow"/>
        </w:rPr>
        <w:t>...................................</w:t>
      </w:r>
      <w:r w:rsidRPr="00082D22">
        <w:rPr>
          <w:sz w:val="22"/>
          <w:szCs w:val="22"/>
        </w:rPr>
        <w:tab/>
      </w:r>
      <w:r w:rsidRPr="00082D22">
        <w:rPr>
          <w:sz w:val="22"/>
          <w:szCs w:val="22"/>
        </w:rPr>
        <w:tab/>
      </w:r>
    </w:p>
    <w:p w14:paraId="7F3461A7" w14:textId="77777777" w:rsidR="00E67A18" w:rsidRPr="00082D22" w:rsidRDefault="00E67A18" w:rsidP="00E67A18">
      <w:pPr>
        <w:jc w:val="both"/>
        <w:rPr>
          <w:sz w:val="22"/>
          <w:szCs w:val="22"/>
        </w:rPr>
      </w:pPr>
      <w:r w:rsidRPr="00082D22">
        <w:rPr>
          <w:sz w:val="22"/>
          <w:szCs w:val="22"/>
        </w:rPr>
        <w:t>sídlo:</w:t>
      </w:r>
      <w:r w:rsidRPr="00082D22">
        <w:rPr>
          <w:sz w:val="22"/>
          <w:szCs w:val="22"/>
        </w:rPr>
        <w:tab/>
      </w:r>
      <w:r w:rsidRPr="00082D22">
        <w:rPr>
          <w:sz w:val="22"/>
          <w:szCs w:val="22"/>
        </w:rPr>
        <w:tab/>
      </w:r>
      <w:r w:rsidRPr="00082D22">
        <w:rPr>
          <w:sz w:val="22"/>
          <w:szCs w:val="22"/>
          <w:highlight w:val="yellow"/>
        </w:rPr>
        <w:t>...................................</w:t>
      </w:r>
      <w:r w:rsidRPr="00082D22">
        <w:rPr>
          <w:sz w:val="22"/>
          <w:szCs w:val="22"/>
        </w:rPr>
        <w:tab/>
      </w:r>
      <w:r w:rsidRPr="00082D22">
        <w:rPr>
          <w:sz w:val="22"/>
          <w:szCs w:val="22"/>
        </w:rPr>
        <w:tab/>
      </w:r>
    </w:p>
    <w:p w14:paraId="17934BD1" w14:textId="77777777" w:rsidR="00E67A18" w:rsidRPr="00082D22" w:rsidRDefault="00E67A18" w:rsidP="00E67A18">
      <w:pPr>
        <w:jc w:val="both"/>
        <w:rPr>
          <w:sz w:val="22"/>
          <w:szCs w:val="22"/>
        </w:rPr>
      </w:pPr>
      <w:r w:rsidRPr="00082D22">
        <w:rPr>
          <w:sz w:val="22"/>
          <w:szCs w:val="22"/>
        </w:rPr>
        <w:t xml:space="preserve">jednající: </w:t>
      </w:r>
      <w:r w:rsidRPr="00082D22">
        <w:rPr>
          <w:sz w:val="22"/>
          <w:szCs w:val="22"/>
        </w:rPr>
        <w:tab/>
      </w:r>
      <w:r w:rsidRPr="00082D22">
        <w:rPr>
          <w:sz w:val="22"/>
          <w:szCs w:val="22"/>
          <w:highlight w:val="yellow"/>
        </w:rPr>
        <w:t>...................................</w:t>
      </w:r>
    </w:p>
    <w:p w14:paraId="08D0460E" w14:textId="77777777" w:rsidR="00E67A18" w:rsidRPr="00082D22" w:rsidRDefault="00E67A18" w:rsidP="00E67A18">
      <w:pPr>
        <w:jc w:val="both"/>
        <w:rPr>
          <w:sz w:val="22"/>
          <w:szCs w:val="22"/>
        </w:rPr>
      </w:pPr>
      <w:r w:rsidRPr="00082D22">
        <w:rPr>
          <w:sz w:val="22"/>
          <w:szCs w:val="22"/>
        </w:rPr>
        <w:t xml:space="preserve">IČ: </w:t>
      </w:r>
      <w:r w:rsidRPr="00082D22">
        <w:rPr>
          <w:sz w:val="22"/>
          <w:szCs w:val="22"/>
        </w:rPr>
        <w:tab/>
        <w:t xml:space="preserve"> </w:t>
      </w:r>
      <w:r w:rsidRPr="00082D22">
        <w:rPr>
          <w:sz w:val="22"/>
          <w:szCs w:val="22"/>
        </w:rPr>
        <w:tab/>
      </w:r>
      <w:r w:rsidRPr="00082D22">
        <w:rPr>
          <w:sz w:val="22"/>
          <w:szCs w:val="22"/>
          <w:highlight w:val="yellow"/>
        </w:rPr>
        <w:t>...................................</w:t>
      </w:r>
    </w:p>
    <w:p w14:paraId="391C323F" w14:textId="77777777" w:rsidR="00E67A18" w:rsidRPr="00082D22" w:rsidRDefault="00E67A18" w:rsidP="00E67A18">
      <w:pPr>
        <w:jc w:val="both"/>
        <w:rPr>
          <w:sz w:val="22"/>
          <w:szCs w:val="22"/>
        </w:rPr>
      </w:pPr>
      <w:r w:rsidRPr="00082D22">
        <w:rPr>
          <w:sz w:val="22"/>
          <w:szCs w:val="22"/>
        </w:rPr>
        <w:t xml:space="preserve">DIČ: </w:t>
      </w:r>
      <w:r w:rsidRPr="00082D22">
        <w:rPr>
          <w:sz w:val="22"/>
          <w:szCs w:val="22"/>
        </w:rPr>
        <w:tab/>
        <w:t xml:space="preserve">   </w:t>
      </w:r>
      <w:r w:rsidRPr="00082D22">
        <w:rPr>
          <w:sz w:val="22"/>
          <w:szCs w:val="22"/>
        </w:rPr>
        <w:tab/>
      </w:r>
      <w:r w:rsidRPr="00082D22">
        <w:rPr>
          <w:sz w:val="22"/>
          <w:szCs w:val="22"/>
          <w:highlight w:val="yellow"/>
        </w:rPr>
        <w:t>...................................</w:t>
      </w:r>
    </w:p>
    <w:p w14:paraId="09C06658" w14:textId="77777777" w:rsidR="00E67A18" w:rsidRPr="00082D22" w:rsidRDefault="00E67A18" w:rsidP="00E67A18">
      <w:pPr>
        <w:pStyle w:val="Zkladntext2"/>
        <w:spacing w:after="0" w:line="240" w:lineRule="auto"/>
        <w:rPr>
          <w:sz w:val="22"/>
          <w:szCs w:val="22"/>
        </w:rPr>
      </w:pPr>
      <w:r w:rsidRPr="00082D22">
        <w:rPr>
          <w:sz w:val="22"/>
          <w:szCs w:val="22"/>
        </w:rPr>
        <w:t xml:space="preserve">bank. spojení: </w:t>
      </w:r>
      <w:r w:rsidRPr="00082D22">
        <w:rPr>
          <w:sz w:val="22"/>
          <w:szCs w:val="22"/>
        </w:rPr>
        <w:tab/>
      </w:r>
      <w:r w:rsidRPr="00082D22">
        <w:rPr>
          <w:sz w:val="22"/>
          <w:szCs w:val="22"/>
          <w:highlight w:val="yellow"/>
        </w:rPr>
        <w:t>...................................</w:t>
      </w:r>
    </w:p>
    <w:p w14:paraId="3522EE13" w14:textId="77777777" w:rsidR="00E67A18" w:rsidRPr="00082D22" w:rsidRDefault="00E67A18" w:rsidP="00E67A18">
      <w:pPr>
        <w:jc w:val="both"/>
        <w:rPr>
          <w:sz w:val="22"/>
          <w:szCs w:val="22"/>
        </w:rPr>
      </w:pPr>
      <w:r w:rsidRPr="00082D22">
        <w:rPr>
          <w:sz w:val="22"/>
          <w:szCs w:val="22"/>
        </w:rPr>
        <w:t xml:space="preserve">č. </w:t>
      </w:r>
      <w:proofErr w:type="gramStart"/>
      <w:r w:rsidRPr="00082D22">
        <w:rPr>
          <w:sz w:val="22"/>
          <w:szCs w:val="22"/>
        </w:rPr>
        <w:t xml:space="preserve">účtu:  </w:t>
      </w:r>
      <w:r w:rsidRPr="00082D22">
        <w:rPr>
          <w:sz w:val="22"/>
          <w:szCs w:val="22"/>
        </w:rPr>
        <w:tab/>
      </w:r>
      <w:proofErr w:type="gramEnd"/>
      <w:r w:rsidRPr="00082D22">
        <w:rPr>
          <w:sz w:val="22"/>
          <w:szCs w:val="22"/>
          <w:highlight w:val="yellow"/>
        </w:rPr>
        <w:t>...................................</w:t>
      </w:r>
    </w:p>
    <w:p w14:paraId="181419E9" w14:textId="77777777" w:rsidR="00E67A18" w:rsidRPr="00082D22" w:rsidRDefault="00E67A18" w:rsidP="00E67A18">
      <w:pPr>
        <w:jc w:val="both"/>
        <w:rPr>
          <w:sz w:val="22"/>
          <w:szCs w:val="22"/>
        </w:rPr>
      </w:pPr>
      <w:r w:rsidRPr="00082D22">
        <w:rPr>
          <w:sz w:val="22"/>
          <w:szCs w:val="22"/>
        </w:rPr>
        <w:t xml:space="preserve">IBAN: </w:t>
      </w:r>
      <w:r w:rsidRPr="00082D22">
        <w:rPr>
          <w:sz w:val="22"/>
          <w:szCs w:val="22"/>
        </w:rPr>
        <w:tab/>
      </w:r>
      <w:r w:rsidRPr="00082D22">
        <w:rPr>
          <w:sz w:val="22"/>
          <w:szCs w:val="22"/>
        </w:rPr>
        <w:tab/>
      </w:r>
      <w:r w:rsidRPr="00082D22">
        <w:rPr>
          <w:sz w:val="22"/>
          <w:szCs w:val="22"/>
          <w:highlight w:val="yellow"/>
        </w:rPr>
        <w:t>...................................</w:t>
      </w:r>
    </w:p>
    <w:p w14:paraId="568FBC1F" w14:textId="5632AC4D" w:rsidR="00402180" w:rsidRPr="00082D22" w:rsidRDefault="00E67A18" w:rsidP="00E67A18">
      <w:pPr>
        <w:jc w:val="both"/>
        <w:rPr>
          <w:color w:val="000000"/>
          <w:sz w:val="22"/>
          <w:szCs w:val="22"/>
        </w:rPr>
      </w:pPr>
      <w:r w:rsidRPr="00082D22">
        <w:rPr>
          <w:sz w:val="22"/>
          <w:szCs w:val="22"/>
        </w:rPr>
        <w:t xml:space="preserve">SWIFT: </w:t>
      </w:r>
      <w:r w:rsidRPr="00082D22">
        <w:rPr>
          <w:sz w:val="22"/>
          <w:szCs w:val="22"/>
        </w:rPr>
        <w:tab/>
      </w:r>
      <w:r w:rsidRPr="00082D22">
        <w:rPr>
          <w:sz w:val="22"/>
          <w:szCs w:val="22"/>
          <w:highlight w:val="yellow"/>
        </w:rPr>
        <w:t>...................................</w:t>
      </w:r>
    </w:p>
    <w:p w14:paraId="60F5413D" w14:textId="77777777" w:rsidR="00402180" w:rsidRPr="00082D22" w:rsidRDefault="00402180">
      <w:pPr>
        <w:jc w:val="both"/>
        <w:rPr>
          <w:sz w:val="22"/>
          <w:szCs w:val="22"/>
        </w:rPr>
      </w:pPr>
    </w:p>
    <w:p w14:paraId="04A8663D" w14:textId="77777777" w:rsidR="00E67A18" w:rsidRPr="00082D22" w:rsidRDefault="00E67A18">
      <w:pPr>
        <w:jc w:val="both"/>
        <w:rPr>
          <w:sz w:val="22"/>
          <w:szCs w:val="22"/>
        </w:rPr>
      </w:pPr>
    </w:p>
    <w:p w14:paraId="0ED8413D" w14:textId="77777777" w:rsidR="00E67A18" w:rsidRPr="00082D22" w:rsidRDefault="00E67A18" w:rsidP="00E67A18">
      <w:pPr>
        <w:jc w:val="center"/>
        <w:rPr>
          <w:b/>
          <w:sz w:val="22"/>
          <w:szCs w:val="22"/>
        </w:rPr>
      </w:pPr>
      <w:r w:rsidRPr="00082D22">
        <w:rPr>
          <w:b/>
          <w:sz w:val="22"/>
          <w:szCs w:val="22"/>
        </w:rPr>
        <w:t>II.</w:t>
      </w:r>
    </w:p>
    <w:p w14:paraId="5A009A1F" w14:textId="24765A0B" w:rsidR="00402180" w:rsidRPr="00082D22" w:rsidRDefault="00E67A18" w:rsidP="007B3E51">
      <w:pPr>
        <w:jc w:val="center"/>
        <w:rPr>
          <w:b/>
          <w:sz w:val="22"/>
          <w:szCs w:val="22"/>
        </w:rPr>
      </w:pPr>
      <w:r w:rsidRPr="00082D22">
        <w:rPr>
          <w:b/>
          <w:sz w:val="22"/>
          <w:szCs w:val="22"/>
        </w:rPr>
        <w:t>Účel smlouvy</w:t>
      </w:r>
    </w:p>
    <w:p w14:paraId="3A3A17FD" w14:textId="77777777" w:rsidR="007B3E51" w:rsidRPr="00082D22" w:rsidRDefault="007B3E51" w:rsidP="007B3E51">
      <w:pPr>
        <w:jc w:val="center"/>
        <w:rPr>
          <w:b/>
          <w:sz w:val="22"/>
          <w:szCs w:val="22"/>
        </w:rPr>
      </w:pPr>
    </w:p>
    <w:p w14:paraId="64257080" w14:textId="4D91A6FC" w:rsidR="004A34B7" w:rsidRPr="00082D22" w:rsidRDefault="00E67A18" w:rsidP="004A34B7">
      <w:pPr>
        <w:numPr>
          <w:ilvl w:val="0"/>
          <w:numId w:val="2"/>
        </w:numPr>
        <w:jc w:val="both"/>
        <w:rPr>
          <w:sz w:val="22"/>
          <w:szCs w:val="22"/>
        </w:rPr>
      </w:pPr>
      <w:r w:rsidRPr="00082D22">
        <w:rPr>
          <w:sz w:val="22"/>
          <w:szCs w:val="22"/>
        </w:rPr>
        <w:t xml:space="preserve">Účelem této smlouvy je rámcová úprava podmínek provádění </w:t>
      </w:r>
      <w:proofErr w:type="spellStart"/>
      <w:r w:rsidRPr="00082D22">
        <w:rPr>
          <w:sz w:val="22"/>
          <w:szCs w:val="22"/>
        </w:rPr>
        <w:t>podlahářských</w:t>
      </w:r>
      <w:proofErr w:type="spellEnd"/>
      <w:r w:rsidRPr="00082D22">
        <w:rPr>
          <w:sz w:val="22"/>
          <w:szCs w:val="22"/>
        </w:rPr>
        <w:t xml:space="preserve"> prací</w:t>
      </w:r>
      <w:r w:rsidR="00402180" w:rsidRPr="00082D22">
        <w:rPr>
          <w:sz w:val="22"/>
          <w:szCs w:val="22"/>
        </w:rPr>
        <w:t>, za podmínek blíže specifikovaných v samostatných objednávkách</w:t>
      </w:r>
      <w:r w:rsidRPr="00082D22">
        <w:rPr>
          <w:sz w:val="22"/>
          <w:szCs w:val="22"/>
        </w:rPr>
        <w:t xml:space="preserve">. Zhotovitel se zavazuje </w:t>
      </w:r>
      <w:r w:rsidR="00402180" w:rsidRPr="00082D22">
        <w:rPr>
          <w:sz w:val="22"/>
          <w:szCs w:val="22"/>
        </w:rPr>
        <w:t xml:space="preserve">provést pro objednatele </w:t>
      </w:r>
      <w:proofErr w:type="spellStart"/>
      <w:r w:rsidR="00514FE3" w:rsidRPr="00082D22">
        <w:rPr>
          <w:sz w:val="22"/>
          <w:szCs w:val="22"/>
        </w:rPr>
        <w:t>podlahářské</w:t>
      </w:r>
      <w:proofErr w:type="spellEnd"/>
      <w:r w:rsidR="00514FE3" w:rsidRPr="00082D22">
        <w:rPr>
          <w:sz w:val="22"/>
          <w:szCs w:val="22"/>
        </w:rPr>
        <w:t xml:space="preserve"> práce</w:t>
      </w:r>
      <w:r w:rsidR="00402180" w:rsidRPr="00082D22">
        <w:rPr>
          <w:sz w:val="22"/>
          <w:szCs w:val="22"/>
        </w:rPr>
        <w:t xml:space="preserve"> /dále také jen dílo/ na svůj náklad a nebezpečí. Objednatel se zavazuje dílo převzít a zaplatit sjednanou cenu</w:t>
      </w:r>
      <w:r w:rsidR="00BC67AC" w:rsidRPr="00082D22">
        <w:rPr>
          <w:sz w:val="22"/>
          <w:szCs w:val="22"/>
        </w:rPr>
        <w:t>, která byla vysoutěžena ve výběrovém řízení.</w:t>
      </w:r>
      <w:r w:rsidR="004A34B7" w:rsidRPr="00082D22">
        <w:rPr>
          <w:sz w:val="22"/>
          <w:szCs w:val="22"/>
        </w:rPr>
        <w:t xml:space="preserve"> </w:t>
      </w:r>
    </w:p>
    <w:p w14:paraId="0B59C528" w14:textId="77777777" w:rsidR="004A34B7" w:rsidRPr="00082D22" w:rsidRDefault="004A34B7" w:rsidP="004A34B7">
      <w:pPr>
        <w:pStyle w:val="Odstavecseseznamem"/>
        <w:rPr>
          <w:sz w:val="22"/>
          <w:szCs w:val="22"/>
        </w:rPr>
      </w:pPr>
    </w:p>
    <w:p w14:paraId="552ABC9A" w14:textId="77777777" w:rsidR="00E67A18" w:rsidRPr="00082D22" w:rsidRDefault="004A34B7" w:rsidP="004A34B7">
      <w:pPr>
        <w:ind w:left="360"/>
        <w:jc w:val="both"/>
        <w:rPr>
          <w:sz w:val="22"/>
          <w:szCs w:val="22"/>
        </w:rPr>
      </w:pPr>
      <w:r w:rsidRPr="00082D22">
        <w:rPr>
          <w:sz w:val="22"/>
          <w:szCs w:val="22"/>
        </w:rPr>
        <w:t>Specifikace předmětu díla vč. použitého materiálu a další podrobnosti, termínu provedení díla a ceny díla bude obsažena v samostatných objednávkách.</w:t>
      </w:r>
    </w:p>
    <w:p w14:paraId="7DFBABF4" w14:textId="77777777" w:rsidR="00E67A18" w:rsidRPr="00082D22" w:rsidRDefault="00E67A18" w:rsidP="004A34B7">
      <w:pPr>
        <w:ind w:left="360"/>
        <w:jc w:val="both"/>
        <w:rPr>
          <w:sz w:val="22"/>
          <w:szCs w:val="22"/>
        </w:rPr>
      </w:pPr>
    </w:p>
    <w:p w14:paraId="25B9E50F" w14:textId="54E23661" w:rsidR="00E67A18" w:rsidRPr="00082D22" w:rsidRDefault="00E67A18" w:rsidP="00E67A18">
      <w:pPr>
        <w:pStyle w:val="Odstavecseseznamem"/>
        <w:numPr>
          <w:ilvl w:val="0"/>
          <w:numId w:val="2"/>
        </w:numPr>
        <w:suppressAutoHyphens w:val="0"/>
        <w:jc w:val="both"/>
        <w:rPr>
          <w:sz w:val="22"/>
          <w:szCs w:val="22"/>
          <w:lang w:eastAsia="cs-CZ"/>
        </w:rPr>
      </w:pPr>
      <w:r w:rsidRPr="00082D22">
        <w:rPr>
          <w:sz w:val="22"/>
          <w:szCs w:val="22"/>
          <w:lang w:eastAsia="cs-CZ"/>
        </w:rPr>
        <w:lastRenderedPageBreak/>
        <w:t>Tato smlouva je uzavírána na základě výsledku výběrového řízení na veřejnou zakázku identifikovanou v záhlaví této smlouvy.</w:t>
      </w:r>
    </w:p>
    <w:p w14:paraId="663E60D4" w14:textId="77777777" w:rsidR="00E67A18" w:rsidRPr="00082D22" w:rsidRDefault="00E67A18" w:rsidP="00E67A18">
      <w:pPr>
        <w:suppressAutoHyphens w:val="0"/>
        <w:jc w:val="both"/>
        <w:rPr>
          <w:sz w:val="22"/>
          <w:szCs w:val="22"/>
          <w:lang w:eastAsia="cs-CZ"/>
        </w:rPr>
      </w:pPr>
    </w:p>
    <w:p w14:paraId="47013214" w14:textId="77777777" w:rsidR="00E67A18" w:rsidRPr="00082D22" w:rsidRDefault="00E67A18" w:rsidP="00E67A18">
      <w:pPr>
        <w:jc w:val="center"/>
        <w:rPr>
          <w:b/>
          <w:sz w:val="22"/>
          <w:szCs w:val="22"/>
        </w:rPr>
      </w:pPr>
      <w:r w:rsidRPr="00082D22">
        <w:rPr>
          <w:b/>
          <w:sz w:val="22"/>
          <w:szCs w:val="22"/>
        </w:rPr>
        <w:t>III.</w:t>
      </w:r>
    </w:p>
    <w:p w14:paraId="13EB079A" w14:textId="77777777" w:rsidR="00E67A18" w:rsidRPr="00082D22" w:rsidRDefault="00E67A18" w:rsidP="00E67A18">
      <w:pPr>
        <w:pStyle w:val="Nadpis5"/>
        <w:rPr>
          <w:rFonts w:ascii="Times New Roman" w:hAnsi="Times New Roman"/>
          <w:b/>
          <w:sz w:val="22"/>
          <w:szCs w:val="22"/>
        </w:rPr>
      </w:pPr>
      <w:r w:rsidRPr="00082D22">
        <w:rPr>
          <w:rFonts w:ascii="Times New Roman" w:hAnsi="Times New Roman"/>
          <w:b/>
          <w:sz w:val="22"/>
          <w:szCs w:val="22"/>
        </w:rPr>
        <w:t>Předmět smlouvy</w:t>
      </w:r>
    </w:p>
    <w:p w14:paraId="3A8F6CB9" w14:textId="77777777" w:rsidR="00E67A18" w:rsidRPr="00082D22" w:rsidRDefault="00E67A18" w:rsidP="00E67A18">
      <w:pPr>
        <w:jc w:val="center"/>
        <w:rPr>
          <w:sz w:val="22"/>
          <w:szCs w:val="22"/>
        </w:rPr>
      </w:pPr>
    </w:p>
    <w:p w14:paraId="657CCF24" w14:textId="77777777" w:rsidR="007B3E51" w:rsidRPr="00082D22" w:rsidRDefault="00E67A18" w:rsidP="007B3E51">
      <w:pPr>
        <w:pStyle w:val="Odstavecseseznamem"/>
        <w:numPr>
          <w:ilvl w:val="0"/>
          <w:numId w:val="16"/>
        </w:numPr>
        <w:jc w:val="both"/>
        <w:rPr>
          <w:rFonts w:eastAsia="Calibri"/>
          <w:sz w:val="22"/>
          <w:szCs w:val="22"/>
          <w:lang w:eastAsia="en-US"/>
        </w:rPr>
      </w:pPr>
      <w:r w:rsidRPr="00082D22">
        <w:rPr>
          <w:sz w:val="22"/>
          <w:szCs w:val="22"/>
        </w:rPr>
        <w:t xml:space="preserve">Zhotovitel se zavazuje pro objednatele na vlastní náklad, na vlastní nebezpečí a za podmínek dále uvedených v této smlouvě pravidelně provádět na pracovištích objednatele </w:t>
      </w:r>
      <w:proofErr w:type="spellStart"/>
      <w:r w:rsidRPr="00082D22">
        <w:rPr>
          <w:sz w:val="22"/>
          <w:szCs w:val="22"/>
        </w:rPr>
        <w:t>podlahářské</w:t>
      </w:r>
      <w:proofErr w:type="spellEnd"/>
      <w:r w:rsidRPr="00082D22">
        <w:rPr>
          <w:sz w:val="22"/>
          <w:szCs w:val="22"/>
        </w:rPr>
        <w:t xml:space="preserve"> práce</w:t>
      </w:r>
      <w:r w:rsidRPr="00082D22">
        <w:rPr>
          <w:color w:val="FF0000"/>
          <w:sz w:val="22"/>
          <w:szCs w:val="22"/>
        </w:rPr>
        <w:t xml:space="preserve"> </w:t>
      </w:r>
      <w:r w:rsidRPr="00082D22">
        <w:rPr>
          <w:sz w:val="22"/>
          <w:szCs w:val="22"/>
        </w:rPr>
        <w:t>(dále jen „dílo“) po dobu účinnosti této smlouvy</w:t>
      </w:r>
      <w:r w:rsidR="007B3E51" w:rsidRPr="00082D22">
        <w:rPr>
          <w:sz w:val="22"/>
          <w:szCs w:val="22"/>
        </w:rPr>
        <w:t xml:space="preserve"> </w:t>
      </w:r>
      <w:r w:rsidR="007B3E51" w:rsidRPr="00082D22">
        <w:rPr>
          <w:sz w:val="22"/>
          <w:szCs w:val="22"/>
          <w:lang w:eastAsia="cs-CZ"/>
        </w:rPr>
        <w:t xml:space="preserve">spočívající zejména ve výměně PVC v prostorách </w:t>
      </w:r>
      <w:r w:rsidR="007B3E51" w:rsidRPr="00082D22">
        <w:rPr>
          <w:color w:val="000000"/>
          <w:sz w:val="22"/>
          <w:szCs w:val="22"/>
          <w:lang w:eastAsia="cs-CZ"/>
        </w:rPr>
        <w:t xml:space="preserve">Nemocnice Kyjov </w:t>
      </w:r>
      <w:r w:rsidR="007B3E51" w:rsidRPr="00082D22">
        <w:rPr>
          <w:color w:val="333333"/>
          <w:sz w:val="22"/>
          <w:szCs w:val="22"/>
          <w:shd w:val="clear" w:color="auto" w:fill="FFFFFF"/>
          <w:lang w:eastAsia="cs-CZ"/>
        </w:rPr>
        <w:t xml:space="preserve">za nové podlahové krytiny obdobného charakteru včetně </w:t>
      </w:r>
      <w:r w:rsidR="007B3E51" w:rsidRPr="00082D22">
        <w:rPr>
          <w:sz w:val="22"/>
          <w:szCs w:val="22"/>
          <w:lang w:eastAsia="cs-CZ"/>
        </w:rPr>
        <w:t xml:space="preserve">drobných stavebních přípomocí, </w:t>
      </w:r>
      <w:r w:rsidR="007B3E51" w:rsidRPr="00082D22">
        <w:rPr>
          <w:color w:val="333333"/>
          <w:sz w:val="22"/>
          <w:szCs w:val="22"/>
          <w:shd w:val="clear" w:color="auto" w:fill="FFFFFF"/>
          <w:lang w:eastAsia="cs-CZ"/>
        </w:rPr>
        <w:t>dodávky a montáže.</w:t>
      </w:r>
      <w:r w:rsidR="007B3E51" w:rsidRPr="00082D22">
        <w:rPr>
          <w:sz w:val="22"/>
          <w:szCs w:val="22"/>
          <w:lang w:eastAsia="cs-CZ"/>
        </w:rPr>
        <w:t xml:space="preserve"> </w:t>
      </w:r>
      <w:r w:rsidR="007B3E51" w:rsidRPr="00082D22">
        <w:rPr>
          <w:color w:val="333333"/>
          <w:sz w:val="22"/>
          <w:szCs w:val="22"/>
          <w:shd w:val="clear" w:color="auto" w:fill="FFFFFF"/>
          <w:lang w:eastAsia="cs-CZ"/>
        </w:rPr>
        <w:t>Plnění díla bude probíhat v rozsahu, formou a v termínech stanovených v</w:t>
      </w:r>
      <w:r w:rsidR="007B3E51" w:rsidRPr="00082D22">
        <w:rPr>
          <w:rFonts w:eastAsia="Calibri"/>
          <w:sz w:val="22"/>
          <w:szCs w:val="22"/>
          <w:lang w:eastAsia="en-US"/>
        </w:rPr>
        <w:t xml:space="preserve"> dílčích objednávkách. Termíny prací budou oboustranně odsouhlaseny v dostatečném předstihu, uchazeč bere na vědomí, že mnohé práce budou probíhat za provozu.</w:t>
      </w:r>
    </w:p>
    <w:p w14:paraId="5248D182" w14:textId="1A73BF41" w:rsidR="007B3E51" w:rsidRPr="00082D22" w:rsidRDefault="007B3E51" w:rsidP="007B3E51">
      <w:pPr>
        <w:pStyle w:val="Odstavecseseznamem"/>
        <w:ind w:left="360"/>
        <w:jc w:val="both"/>
        <w:rPr>
          <w:rFonts w:eastAsia="Calibri"/>
          <w:sz w:val="22"/>
          <w:szCs w:val="22"/>
          <w:lang w:eastAsia="en-US"/>
        </w:rPr>
      </w:pPr>
      <w:r w:rsidRPr="00082D22">
        <w:rPr>
          <w:rFonts w:eastAsia="Calibri"/>
          <w:sz w:val="22"/>
          <w:szCs w:val="22"/>
          <w:lang w:eastAsia="en-US"/>
        </w:rPr>
        <w:t xml:space="preserve"> </w:t>
      </w:r>
    </w:p>
    <w:p w14:paraId="4E9A5B3E" w14:textId="6097AAAB" w:rsidR="007B3E51" w:rsidRPr="00082D22" w:rsidRDefault="007B3E51" w:rsidP="007B3E51">
      <w:pPr>
        <w:pStyle w:val="Odstavecseseznamem"/>
        <w:numPr>
          <w:ilvl w:val="0"/>
          <w:numId w:val="16"/>
        </w:numPr>
        <w:tabs>
          <w:tab w:val="num" w:pos="540"/>
        </w:tabs>
        <w:suppressAutoHyphens w:val="0"/>
        <w:jc w:val="both"/>
        <w:rPr>
          <w:sz w:val="22"/>
          <w:szCs w:val="22"/>
          <w:lang w:eastAsia="cs-CZ"/>
        </w:rPr>
      </w:pPr>
      <w:r w:rsidRPr="00082D22">
        <w:rPr>
          <w:sz w:val="22"/>
          <w:szCs w:val="22"/>
          <w:lang w:eastAsia="cs-CZ"/>
        </w:rPr>
        <w:t>Zadavatel si vyhrazuje právo omezit předmět plnění díla v průběhu plnění, případně upravit dobu zhotovení díla, v souvislosti s uvolněním finančních prostředků.</w:t>
      </w:r>
    </w:p>
    <w:p w14:paraId="0201D242" w14:textId="77777777" w:rsidR="00E67A18" w:rsidRPr="00082D22" w:rsidRDefault="00E67A18" w:rsidP="00E67A18">
      <w:pPr>
        <w:suppressAutoHyphens w:val="0"/>
        <w:ind w:left="720"/>
        <w:jc w:val="both"/>
        <w:rPr>
          <w:sz w:val="22"/>
          <w:szCs w:val="22"/>
          <w:lang w:eastAsia="cs-CZ"/>
        </w:rPr>
      </w:pPr>
    </w:p>
    <w:p w14:paraId="687F566E" w14:textId="77777777" w:rsidR="00E67A18" w:rsidRPr="00082D22" w:rsidRDefault="00E67A18" w:rsidP="00E67A18">
      <w:pPr>
        <w:suppressAutoHyphens w:val="0"/>
        <w:jc w:val="both"/>
        <w:rPr>
          <w:sz w:val="22"/>
          <w:szCs w:val="22"/>
          <w:lang w:eastAsia="cs-CZ"/>
        </w:rPr>
      </w:pPr>
    </w:p>
    <w:p w14:paraId="7823ADA6" w14:textId="77777777" w:rsidR="00E67A18" w:rsidRPr="00082D22" w:rsidRDefault="00E67A18" w:rsidP="007B3E51">
      <w:pPr>
        <w:pStyle w:val="Odstavecseseznamem"/>
        <w:numPr>
          <w:ilvl w:val="0"/>
          <w:numId w:val="16"/>
        </w:numPr>
        <w:tabs>
          <w:tab w:val="num" w:pos="720"/>
        </w:tabs>
        <w:suppressAutoHyphens w:val="0"/>
        <w:jc w:val="both"/>
        <w:rPr>
          <w:sz w:val="22"/>
          <w:szCs w:val="22"/>
          <w:lang w:eastAsia="cs-CZ"/>
        </w:rPr>
      </w:pPr>
      <w:r w:rsidRPr="00082D22">
        <w:rPr>
          <w:sz w:val="22"/>
          <w:szCs w:val="22"/>
          <w:lang w:eastAsia="cs-CZ"/>
        </w:rPr>
        <w:t>Plnění předmětu této smlouvy a provádění jednotlivých děl bude probíhat nerovnoměrně během celého trvání účinnosti této smlouvy po jednotlivých pracovištích objednatele za podmínek dále uvedených v této smlouvě. Každé takové dílo se pak považuje za samostatné dílo ve smyslu § 2586 a násl. občanského zákoníku, které se řídí rámcovými podmínkami sjednanými v této smlouvě.</w:t>
      </w:r>
    </w:p>
    <w:p w14:paraId="0BC9A488" w14:textId="77777777" w:rsidR="00E67A18" w:rsidRPr="00082D22" w:rsidRDefault="00E67A18" w:rsidP="00E67A18">
      <w:pPr>
        <w:suppressAutoHyphens w:val="0"/>
        <w:ind w:left="708"/>
        <w:rPr>
          <w:sz w:val="22"/>
          <w:szCs w:val="22"/>
          <w:lang w:eastAsia="cs-CZ"/>
        </w:rPr>
      </w:pPr>
    </w:p>
    <w:p w14:paraId="51B9A62F" w14:textId="77777777" w:rsidR="00E67A18" w:rsidRPr="00082D22" w:rsidRDefault="00E67A18" w:rsidP="007B3E51">
      <w:pPr>
        <w:pStyle w:val="Odstavecseseznamem"/>
        <w:numPr>
          <w:ilvl w:val="0"/>
          <w:numId w:val="16"/>
        </w:numPr>
        <w:tabs>
          <w:tab w:val="num" w:pos="720"/>
        </w:tabs>
        <w:suppressAutoHyphens w:val="0"/>
        <w:jc w:val="both"/>
        <w:rPr>
          <w:sz w:val="22"/>
          <w:szCs w:val="22"/>
          <w:lang w:eastAsia="cs-CZ"/>
        </w:rPr>
      </w:pPr>
      <w:r w:rsidRPr="00082D22">
        <w:rPr>
          <w:sz w:val="22"/>
          <w:szCs w:val="22"/>
          <w:lang w:eastAsia="cs-CZ"/>
        </w:rPr>
        <w:t>Součástí předmětu plnění jsou i pomocné práce, popř. práce související s prováděním malířských, natěračských prací a úpravou povrchu před zahájením malování (např. oprášení podkladu, zednické práce, omytí podkladu, opálení a broušení starého podkladu, přesun a likvidace odpadu aj.). Součástí plnění může být i provádění dílčích manipulačních prací při přípravě prostorů k malování a lakování.</w:t>
      </w:r>
    </w:p>
    <w:p w14:paraId="5A293C6E" w14:textId="77777777" w:rsidR="00E67A18" w:rsidRPr="00082D22" w:rsidRDefault="00E67A18" w:rsidP="00E67A18">
      <w:pPr>
        <w:suppressAutoHyphens w:val="0"/>
        <w:ind w:left="644"/>
        <w:jc w:val="both"/>
        <w:rPr>
          <w:sz w:val="22"/>
          <w:szCs w:val="22"/>
          <w:lang w:eastAsia="cs-CZ"/>
        </w:rPr>
      </w:pPr>
    </w:p>
    <w:p w14:paraId="7B001C41" w14:textId="77777777" w:rsidR="00E67A18" w:rsidRPr="00082D22" w:rsidRDefault="00E67A18" w:rsidP="007B3E51">
      <w:pPr>
        <w:pStyle w:val="Odstavecseseznamem"/>
        <w:numPr>
          <w:ilvl w:val="0"/>
          <w:numId w:val="16"/>
        </w:numPr>
        <w:tabs>
          <w:tab w:val="num" w:pos="720"/>
        </w:tabs>
        <w:suppressAutoHyphens w:val="0"/>
        <w:jc w:val="both"/>
        <w:rPr>
          <w:sz w:val="22"/>
          <w:szCs w:val="22"/>
          <w:lang w:eastAsia="cs-CZ"/>
        </w:rPr>
      </w:pPr>
      <w:r w:rsidRPr="00082D22">
        <w:rPr>
          <w:sz w:val="22"/>
          <w:szCs w:val="22"/>
          <w:lang w:eastAsia="cs-CZ"/>
        </w:rPr>
        <w:t>Zhotovitel je povinen si sám zajistit veškerý materiál nutný ke splnění předmětu smlouvy.</w:t>
      </w:r>
    </w:p>
    <w:p w14:paraId="61503F7C" w14:textId="243A9A61" w:rsidR="000424CD" w:rsidRPr="00082D22" w:rsidRDefault="000424CD" w:rsidP="007B3E51">
      <w:pPr>
        <w:jc w:val="both"/>
        <w:rPr>
          <w:sz w:val="22"/>
          <w:szCs w:val="22"/>
        </w:rPr>
      </w:pPr>
    </w:p>
    <w:p w14:paraId="5EA05FF9" w14:textId="77777777" w:rsidR="00402180" w:rsidRPr="00082D22" w:rsidRDefault="00402180">
      <w:pPr>
        <w:jc w:val="both"/>
        <w:rPr>
          <w:b/>
          <w:sz w:val="22"/>
          <w:szCs w:val="22"/>
          <w:u w:val="single"/>
        </w:rPr>
      </w:pPr>
      <w:r w:rsidRPr="00082D22">
        <w:rPr>
          <w:sz w:val="22"/>
          <w:szCs w:val="22"/>
        </w:rPr>
        <w:t xml:space="preserve"> </w:t>
      </w:r>
    </w:p>
    <w:p w14:paraId="5419D9A4" w14:textId="3549C24F" w:rsidR="007B3E51" w:rsidRPr="00082D22" w:rsidRDefault="007B3E51">
      <w:pPr>
        <w:jc w:val="center"/>
        <w:rPr>
          <w:b/>
          <w:sz w:val="22"/>
          <w:szCs w:val="22"/>
        </w:rPr>
      </w:pPr>
      <w:r w:rsidRPr="00082D22">
        <w:rPr>
          <w:b/>
          <w:sz w:val="22"/>
          <w:szCs w:val="22"/>
        </w:rPr>
        <w:t>IV.</w:t>
      </w:r>
    </w:p>
    <w:p w14:paraId="498EAAD3" w14:textId="357B3E82" w:rsidR="00402180" w:rsidRPr="007B3E51" w:rsidRDefault="00402180">
      <w:pPr>
        <w:jc w:val="center"/>
        <w:rPr>
          <w:sz w:val="22"/>
          <w:szCs w:val="22"/>
        </w:rPr>
      </w:pPr>
      <w:r w:rsidRPr="00082D22">
        <w:rPr>
          <w:b/>
          <w:sz w:val="22"/>
          <w:szCs w:val="22"/>
        </w:rPr>
        <w:t>Cena díla a její splatnost</w:t>
      </w:r>
      <w:r w:rsidRPr="007B3E51">
        <w:rPr>
          <w:b/>
          <w:sz w:val="22"/>
          <w:szCs w:val="22"/>
        </w:rPr>
        <w:t xml:space="preserve"> </w:t>
      </w:r>
    </w:p>
    <w:p w14:paraId="013C328E" w14:textId="77777777" w:rsidR="00402180" w:rsidRPr="00BB0C0B" w:rsidRDefault="00402180">
      <w:pPr>
        <w:jc w:val="both"/>
        <w:rPr>
          <w:sz w:val="22"/>
          <w:szCs w:val="22"/>
        </w:rPr>
      </w:pPr>
    </w:p>
    <w:p w14:paraId="7D6C1327" w14:textId="77777777" w:rsidR="00402180" w:rsidRPr="00BB0C0B" w:rsidRDefault="00402180">
      <w:pPr>
        <w:numPr>
          <w:ilvl w:val="0"/>
          <w:numId w:val="3"/>
        </w:numPr>
        <w:ind w:left="284" w:hanging="284"/>
        <w:jc w:val="both"/>
        <w:rPr>
          <w:sz w:val="22"/>
          <w:szCs w:val="22"/>
        </w:rPr>
      </w:pPr>
      <w:r w:rsidRPr="00BB0C0B">
        <w:rPr>
          <w:sz w:val="22"/>
          <w:szCs w:val="22"/>
        </w:rPr>
        <w:t xml:space="preserve">Cena díla </w:t>
      </w:r>
      <w:r w:rsidR="00BC67AC" w:rsidRPr="00BB0C0B">
        <w:rPr>
          <w:sz w:val="22"/>
          <w:szCs w:val="22"/>
        </w:rPr>
        <w:t xml:space="preserve">je stanovena na základě </w:t>
      </w:r>
      <w:r w:rsidR="004A34B7">
        <w:rPr>
          <w:sz w:val="22"/>
          <w:szCs w:val="22"/>
        </w:rPr>
        <w:t>výběrového řízení a je uvedena v příloze č. 1 této smlouvy.</w:t>
      </w:r>
    </w:p>
    <w:p w14:paraId="3627A765" w14:textId="77777777" w:rsidR="00402180" w:rsidRPr="00BB0C0B" w:rsidRDefault="00402180" w:rsidP="00C422A6">
      <w:pPr>
        <w:tabs>
          <w:tab w:val="left" w:pos="284"/>
        </w:tabs>
        <w:jc w:val="both"/>
        <w:rPr>
          <w:sz w:val="22"/>
          <w:szCs w:val="22"/>
        </w:rPr>
      </w:pPr>
      <w:r w:rsidRPr="00BB0C0B">
        <w:rPr>
          <w:sz w:val="22"/>
          <w:szCs w:val="22"/>
        </w:rPr>
        <w:t xml:space="preserve">     </w:t>
      </w:r>
    </w:p>
    <w:p w14:paraId="2A4DA62F" w14:textId="5EA5D956" w:rsidR="00402180" w:rsidRDefault="00402180" w:rsidP="005D1FAC">
      <w:pPr>
        <w:numPr>
          <w:ilvl w:val="0"/>
          <w:numId w:val="3"/>
        </w:numPr>
        <w:ind w:left="284" w:hanging="284"/>
        <w:jc w:val="both"/>
        <w:rPr>
          <w:sz w:val="22"/>
          <w:szCs w:val="22"/>
        </w:rPr>
      </w:pPr>
      <w:r w:rsidRPr="00514FE3">
        <w:rPr>
          <w:sz w:val="22"/>
          <w:szCs w:val="22"/>
        </w:rPr>
        <w:t xml:space="preserve">Cena díla zahrnuje </w:t>
      </w:r>
      <w:r w:rsidR="004A34B7" w:rsidRPr="00514FE3">
        <w:rPr>
          <w:sz w:val="22"/>
          <w:szCs w:val="22"/>
        </w:rPr>
        <w:t xml:space="preserve">veškeré náklady </w:t>
      </w:r>
      <w:r w:rsidR="00DB02AB" w:rsidRPr="00514FE3">
        <w:rPr>
          <w:sz w:val="22"/>
          <w:szCs w:val="22"/>
        </w:rPr>
        <w:t xml:space="preserve">zhotovitele – </w:t>
      </w:r>
      <w:r w:rsidR="0093182B">
        <w:rPr>
          <w:sz w:val="22"/>
          <w:szCs w:val="22"/>
        </w:rPr>
        <w:t xml:space="preserve">dodávku krytiny, </w:t>
      </w:r>
      <w:r w:rsidR="00DB02AB" w:rsidRPr="00514FE3">
        <w:rPr>
          <w:sz w:val="22"/>
          <w:szCs w:val="22"/>
        </w:rPr>
        <w:t>vlastní</w:t>
      </w:r>
      <w:r w:rsidRPr="00514FE3">
        <w:rPr>
          <w:sz w:val="22"/>
          <w:szCs w:val="22"/>
        </w:rPr>
        <w:t xml:space="preserve"> provedení </w:t>
      </w:r>
      <w:r w:rsidR="00514FE3" w:rsidRPr="00514FE3">
        <w:rPr>
          <w:sz w:val="22"/>
          <w:szCs w:val="22"/>
        </w:rPr>
        <w:t>pokládky PVC, srovnání povrchu, nivelace, stěrkování a odstranění starého PVC</w:t>
      </w:r>
      <w:r w:rsidRPr="00514FE3">
        <w:rPr>
          <w:sz w:val="22"/>
          <w:szCs w:val="22"/>
        </w:rPr>
        <w:t>, přípravu, materiál nutný k provedení díla</w:t>
      </w:r>
      <w:r w:rsidR="009B716F" w:rsidRPr="001F39D5">
        <w:rPr>
          <w:sz w:val="22"/>
          <w:szCs w:val="22"/>
        </w:rPr>
        <w:t>, dopravu</w:t>
      </w:r>
      <w:r w:rsidR="00514FE3">
        <w:rPr>
          <w:sz w:val="22"/>
          <w:szCs w:val="22"/>
        </w:rPr>
        <w:t>.</w:t>
      </w:r>
    </w:p>
    <w:p w14:paraId="7FED2067" w14:textId="77777777" w:rsidR="00F42E2F" w:rsidRDefault="00F42E2F" w:rsidP="00F42E2F">
      <w:pPr>
        <w:pStyle w:val="Odstavecseseznamem"/>
        <w:rPr>
          <w:sz w:val="22"/>
          <w:szCs w:val="22"/>
        </w:rPr>
      </w:pPr>
    </w:p>
    <w:p w14:paraId="47010C9F" w14:textId="77777777" w:rsidR="00F42E2F" w:rsidRPr="00514FE3" w:rsidRDefault="00F42E2F" w:rsidP="00F42E2F">
      <w:pPr>
        <w:ind w:left="284"/>
        <w:jc w:val="both"/>
        <w:rPr>
          <w:sz w:val="22"/>
          <w:szCs w:val="22"/>
        </w:rPr>
      </w:pPr>
    </w:p>
    <w:p w14:paraId="0E4E1DAF" w14:textId="37688062" w:rsidR="00402180" w:rsidRPr="00BB0C0B" w:rsidRDefault="00402180">
      <w:pPr>
        <w:numPr>
          <w:ilvl w:val="0"/>
          <w:numId w:val="3"/>
        </w:numPr>
        <w:ind w:left="284" w:hanging="284"/>
        <w:jc w:val="both"/>
        <w:rPr>
          <w:sz w:val="22"/>
          <w:szCs w:val="22"/>
        </w:rPr>
      </w:pPr>
      <w:r w:rsidRPr="00BB0C0B">
        <w:rPr>
          <w:sz w:val="22"/>
          <w:szCs w:val="22"/>
        </w:rPr>
        <w:t>Objednatel se zavazuje, za účelem provedení díla, poskytnout zhotoviteli elektrickou en</w:t>
      </w:r>
      <w:r w:rsidR="00EC350C" w:rsidRPr="00BB0C0B">
        <w:rPr>
          <w:sz w:val="22"/>
          <w:szCs w:val="22"/>
        </w:rPr>
        <w:t xml:space="preserve">ergii, vodu </w:t>
      </w:r>
      <w:r w:rsidR="0093182B">
        <w:rPr>
          <w:sz w:val="22"/>
          <w:szCs w:val="22"/>
        </w:rPr>
        <w:t>a</w:t>
      </w:r>
      <w:r w:rsidR="00EC350C" w:rsidRPr="00BB0C0B">
        <w:rPr>
          <w:sz w:val="22"/>
          <w:szCs w:val="22"/>
        </w:rPr>
        <w:t xml:space="preserve"> vytápění, a to </w:t>
      </w:r>
      <w:r w:rsidRPr="00BB0C0B">
        <w:rPr>
          <w:sz w:val="22"/>
          <w:szCs w:val="22"/>
        </w:rPr>
        <w:t xml:space="preserve">v nezbytném rozsahu </w:t>
      </w:r>
      <w:r w:rsidR="00EC350C" w:rsidRPr="00BB0C0B">
        <w:rPr>
          <w:sz w:val="22"/>
          <w:szCs w:val="22"/>
        </w:rPr>
        <w:t xml:space="preserve">bezplatně, nebude-li dohodnuto </w:t>
      </w:r>
      <w:r w:rsidRPr="00BB0C0B">
        <w:rPr>
          <w:sz w:val="22"/>
          <w:szCs w:val="22"/>
        </w:rPr>
        <w:t xml:space="preserve">jinak. </w:t>
      </w:r>
    </w:p>
    <w:p w14:paraId="65D587F5" w14:textId="77777777" w:rsidR="00402180" w:rsidRPr="00BB0C0B" w:rsidRDefault="00402180">
      <w:pPr>
        <w:pStyle w:val="Odstavecseseznamem"/>
        <w:jc w:val="both"/>
        <w:rPr>
          <w:sz w:val="22"/>
          <w:szCs w:val="22"/>
        </w:rPr>
      </w:pPr>
    </w:p>
    <w:p w14:paraId="4BCDA37C" w14:textId="77777777" w:rsidR="00402180" w:rsidRPr="00BB0C0B" w:rsidRDefault="00402180">
      <w:pPr>
        <w:numPr>
          <w:ilvl w:val="0"/>
          <w:numId w:val="3"/>
        </w:numPr>
        <w:ind w:left="284" w:hanging="284"/>
        <w:jc w:val="both"/>
        <w:rPr>
          <w:sz w:val="22"/>
          <w:szCs w:val="22"/>
        </w:rPr>
      </w:pPr>
      <w:r w:rsidRPr="00BB0C0B">
        <w:rPr>
          <w:sz w:val="22"/>
          <w:szCs w:val="22"/>
        </w:rPr>
        <w:t xml:space="preserve">Zhotoviteli vzniká nárok na zaplacení dohodnuté ceny díla, a to po předání díla bez vad a nedodělků. O předání díla bude sepisován písemný předávací protokol podepsaný oběma smluvními stranami, který bude podkladem pro vystavení faktury. Splatnost faktury je </w:t>
      </w:r>
      <w:r w:rsidR="00C422A6" w:rsidRPr="00BB0C0B">
        <w:rPr>
          <w:b/>
          <w:sz w:val="22"/>
          <w:szCs w:val="22"/>
        </w:rPr>
        <w:t>30</w:t>
      </w:r>
      <w:r w:rsidRPr="00BB0C0B">
        <w:rPr>
          <w:sz w:val="22"/>
          <w:szCs w:val="22"/>
        </w:rPr>
        <w:t xml:space="preserve"> dnů. </w:t>
      </w:r>
    </w:p>
    <w:p w14:paraId="2B05B1F3" w14:textId="77777777" w:rsidR="00402180" w:rsidRPr="00BB0C0B" w:rsidRDefault="00402180">
      <w:pPr>
        <w:rPr>
          <w:sz w:val="22"/>
          <w:szCs w:val="22"/>
        </w:rPr>
      </w:pPr>
    </w:p>
    <w:p w14:paraId="5661FB80" w14:textId="7BF4B601" w:rsidR="00402180" w:rsidRPr="00BB0C0B" w:rsidRDefault="00402180" w:rsidP="00E67A18">
      <w:pPr>
        <w:rPr>
          <w:b/>
          <w:sz w:val="22"/>
          <w:szCs w:val="22"/>
          <w:u w:val="single"/>
        </w:rPr>
      </w:pPr>
      <w:r w:rsidRPr="00BB0C0B">
        <w:rPr>
          <w:sz w:val="22"/>
          <w:szCs w:val="22"/>
        </w:rPr>
        <w:t xml:space="preserve">  </w:t>
      </w:r>
    </w:p>
    <w:p w14:paraId="1CF459C6" w14:textId="4C9CC648" w:rsidR="007B3E51" w:rsidRPr="007B3E51" w:rsidRDefault="007B3E51">
      <w:pPr>
        <w:jc w:val="center"/>
        <w:rPr>
          <w:b/>
          <w:sz w:val="22"/>
          <w:szCs w:val="22"/>
        </w:rPr>
      </w:pPr>
      <w:r>
        <w:rPr>
          <w:b/>
          <w:sz w:val="22"/>
          <w:szCs w:val="22"/>
        </w:rPr>
        <w:t>V</w:t>
      </w:r>
      <w:r w:rsidR="00402180" w:rsidRPr="007B3E51">
        <w:rPr>
          <w:b/>
          <w:sz w:val="22"/>
          <w:szCs w:val="22"/>
        </w:rPr>
        <w:t xml:space="preserve">. </w:t>
      </w:r>
    </w:p>
    <w:p w14:paraId="07FA41AF" w14:textId="77413DFF" w:rsidR="00402180" w:rsidRPr="007B3E51" w:rsidRDefault="00402180">
      <w:pPr>
        <w:jc w:val="center"/>
        <w:rPr>
          <w:sz w:val="22"/>
          <w:szCs w:val="22"/>
        </w:rPr>
      </w:pPr>
      <w:r w:rsidRPr="007B3E51">
        <w:rPr>
          <w:b/>
          <w:sz w:val="22"/>
          <w:szCs w:val="22"/>
        </w:rPr>
        <w:t xml:space="preserve">Termín provedení díla a záruka za jakost </w:t>
      </w:r>
    </w:p>
    <w:p w14:paraId="26B6846F" w14:textId="77777777" w:rsidR="00402180" w:rsidRPr="007B3E51" w:rsidRDefault="00402180">
      <w:pPr>
        <w:jc w:val="both"/>
        <w:rPr>
          <w:sz w:val="22"/>
          <w:szCs w:val="22"/>
        </w:rPr>
      </w:pPr>
    </w:p>
    <w:p w14:paraId="43035018" w14:textId="77777777" w:rsidR="00402180" w:rsidRDefault="00402180">
      <w:pPr>
        <w:numPr>
          <w:ilvl w:val="0"/>
          <w:numId w:val="1"/>
        </w:numPr>
        <w:jc w:val="both"/>
        <w:rPr>
          <w:sz w:val="22"/>
          <w:szCs w:val="22"/>
        </w:rPr>
      </w:pPr>
      <w:r w:rsidRPr="00BB0C0B">
        <w:rPr>
          <w:sz w:val="22"/>
          <w:szCs w:val="22"/>
        </w:rPr>
        <w:t xml:space="preserve">Termín provedení díla bude uveden vždy na každou jednotlivou akci v samostatné objednávce. </w:t>
      </w:r>
    </w:p>
    <w:p w14:paraId="71248447" w14:textId="77777777" w:rsidR="00E24C44" w:rsidRPr="00E24C44" w:rsidRDefault="00E24C44" w:rsidP="00E24C44">
      <w:pPr>
        <w:pStyle w:val="Odstavecseseznamem"/>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sz w:val="22"/>
          <w:szCs w:val="22"/>
          <w:lang w:eastAsia="cs-CZ"/>
        </w:rPr>
      </w:pPr>
      <w:r w:rsidRPr="00E24C44">
        <w:rPr>
          <w:sz w:val="22"/>
          <w:szCs w:val="22"/>
          <w:lang w:eastAsia="cs-CZ"/>
        </w:rPr>
        <w:lastRenderedPageBreak/>
        <w:t>Zhotovitel se zavazuje potvrdit či odmítnout objednávku v termínu do 3 dnů od převzetí objednávky.</w:t>
      </w:r>
    </w:p>
    <w:p w14:paraId="20F396A6" w14:textId="77777777" w:rsidR="00E24C44" w:rsidRPr="00E24C44" w:rsidRDefault="00E24C44" w:rsidP="00E24C44">
      <w:pPr>
        <w:pStyle w:val="Odstavecseseznamem"/>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sz w:val="22"/>
          <w:szCs w:val="22"/>
          <w:lang w:eastAsia="cs-CZ"/>
        </w:rPr>
      </w:pPr>
      <w:r w:rsidRPr="00E24C44">
        <w:rPr>
          <w:sz w:val="22"/>
          <w:szCs w:val="22"/>
          <w:lang w:eastAsia="cs-CZ"/>
        </w:rPr>
        <w:t>Objednávky provedení díla a další komunikaci ohledně potvrzení objednávky,</w:t>
      </w:r>
      <w:r>
        <w:rPr>
          <w:sz w:val="22"/>
          <w:szCs w:val="22"/>
          <w:lang w:eastAsia="cs-CZ"/>
        </w:rPr>
        <w:t xml:space="preserve"> </w:t>
      </w:r>
      <w:r w:rsidRPr="00E24C44">
        <w:rPr>
          <w:sz w:val="22"/>
          <w:szCs w:val="22"/>
          <w:lang w:eastAsia="cs-CZ"/>
        </w:rPr>
        <w:t xml:space="preserve">zavazují se smluvní strany provádět elektronicky na el. adresách za objednatele: </w:t>
      </w:r>
      <w:hyperlink r:id="rId7" w:history="1">
        <w:r w:rsidRPr="00E24C44">
          <w:rPr>
            <w:rStyle w:val="Hypertextovodkaz"/>
            <w:color w:val="auto"/>
            <w:sz w:val="22"/>
            <w:szCs w:val="22"/>
            <w:u w:val="none"/>
            <w:lang w:eastAsia="cs-CZ"/>
          </w:rPr>
          <w:t>obchod@nemkyj.cz</w:t>
        </w:r>
      </w:hyperlink>
      <w:r w:rsidRPr="00E24C44">
        <w:rPr>
          <w:sz w:val="22"/>
          <w:szCs w:val="22"/>
          <w:lang w:eastAsia="cs-CZ"/>
        </w:rPr>
        <w:t xml:space="preserve"> a za zhotovitele: </w:t>
      </w:r>
      <w:r w:rsidRPr="00E93648">
        <w:rPr>
          <w:i/>
          <w:color w:val="000000"/>
          <w:sz w:val="22"/>
          <w:szCs w:val="22"/>
          <w:highlight w:val="yellow"/>
        </w:rPr>
        <w:t>doplní uchazeč</w:t>
      </w:r>
      <w:r w:rsidRPr="00E24C44">
        <w:rPr>
          <w:sz w:val="22"/>
          <w:szCs w:val="22"/>
          <w:lang w:eastAsia="cs-CZ"/>
        </w:rPr>
        <w:t>.</w:t>
      </w:r>
    </w:p>
    <w:p w14:paraId="3BE725B6" w14:textId="77777777" w:rsidR="00402180" w:rsidRPr="00BB0C0B" w:rsidRDefault="00402180">
      <w:pPr>
        <w:numPr>
          <w:ilvl w:val="0"/>
          <w:numId w:val="1"/>
        </w:numPr>
        <w:rPr>
          <w:sz w:val="22"/>
          <w:szCs w:val="22"/>
        </w:rPr>
      </w:pPr>
      <w:r w:rsidRPr="00BB0C0B">
        <w:rPr>
          <w:sz w:val="22"/>
          <w:szCs w:val="22"/>
        </w:rPr>
        <w:t xml:space="preserve">Zhotovitel bere na vědomí, že práce budou probíhat za provozu objednatele a je povinen při plnění díla respektovat pokyny objednatele.  </w:t>
      </w:r>
    </w:p>
    <w:p w14:paraId="2D9E94EE" w14:textId="77777777" w:rsidR="00402180" w:rsidRPr="00BB0C0B" w:rsidRDefault="00402180">
      <w:pPr>
        <w:numPr>
          <w:ilvl w:val="0"/>
          <w:numId w:val="1"/>
        </w:numPr>
        <w:rPr>
          <w:sz w:val="22"/>
          <w:szCs w:val="22"/>
        </w:rPr>
      </w:pPr>
      <w:r w:rsidRPr="00BB0C0B">
        <w:rPr>
          <w:sz w:val="22"/>
          <w:szCs w:val="22"/>
        </w:rPr>
        <w:t>Zhotovitel bere na vědomí, že práce budou probíhat v termínech dle potřeby objed</w:t>
      </w:r>
      <w:r w:rsidR="000424CD" w:rsidRPr="00BB0C0B">
        <w:rPr>
          <w:sz w:val="22"/>
          <w:szCs w:val="22"/>
        </w:rPr>
        <w:t>natele</w:t>
      </w:r>
      <w:r w:rsidR="00514FE3">
        <w:rPr>
          <w:sz w:val="22"/>
          <w:szCs w:val="22"/>
        </w:rPr>
        <w:t>, termín si vždy vzájemně odsouhlasí předem.</w:t>
      </w:r>
    </w:p>
    <w:p w14:paraId="37C431D3" w14:textId="77777777" w:rsidR="00402180" w:rsidRPr="00BB0C0B" w:rsidRDefault="00402180">
      <w:pPr>
        <w:numPr>
          <w:ilvl w:val="0"/>
          <w:numId w:val="1"/>
        </w:numPr>
        <w:jc w:val="both"/>
        <w:rPr>
          <w:sz w:val="22"/>
          <w:szCs w:val="22"/>
        </w:rPr>
      </w:pPr>
      <w:r w:rsidRPr="00BB0C0B">
        <w:rPr>
          <w:sz w:val="22"/>
          <w:szCs w:val="22"/>
        </w:rPr>
        <w:t xml:space="preserve">Zhotovitel tímto poskytuje objednateli záruku za provedené práce v trvání </w:t>
      </w:r>
      <w:r w:rsidR="00AB6BB1" w:rsidRPr="00E93648">
        <w:rPr>
          <w:i/>
          <w:color w:val="000000"/>
          <w:sz w:val="22"/>
          <w:szCs w:val="22"/>
          <w:highlight w:val="yellow"/>
        </w:rPr>
        <w:t>doplní uchazeč</w:t>
      </w:r>
      <w:r w:rsidR="00514FE3">
        <w:rPr>
          <w:sz w:val="22"/>
          <w:szCs w:val="22"/>
        </w:rPr>
        <w:t xml:space="preserve"> měsíců</w:t>
      </w:r>
      <w:r w:rsidRPr="00BB0C0B">
        <w:rPr>
          <w:sz w:val="22"/>
          <w:szCs w:val="22"/>
        </w:rPr>
        <w:t xml:space="preserve">. </w:t>
      </w:r>
    </w:p>
    <w:p w14:paraId="7CB82A70" w14:textId="77777777" w:rsidR="00402180" w:rsidRPr="00BB0C0B" w:rsidRDefault="00402180">
      <w:pPr>
        <w:tabs>
          <w:tab w:val="left" w:pos="426"/>
        </w:tabs>
        <w:jc w:val="both"/>
        <w:rPr>
          <w:sz w:val="22"/>
          <w:szCs w:val="22"/>
        </w:rPr>
      </w:pPr>
      <w:r w:rsidRPr="00BB0C0B">
        <w:rPr>
          <w:sz w:val="22"/>
          <w:szCs w:val="22"/>
        </w:rPr>
        <w:t xml:space="preserve">   </w:t>
      </w:r>
      <w:r w:rsidR="00EC350C" w:rsidRPr="00BB0C0B">
        <w:rPr>
          <w:sz w:val="22"/>
          <w:szCs w:val="22"/>
        </w:rPr>
        <w:t xml:space="preserve">   </w:t>
      </w:r>
      <w:r w:rsidRPr="00BB0C0B">
        <w:rPr>
          <w:sz w:val="22"/>
          <w:szCs w:val="22"/>
        </w:rPr>
        <w:t xml:space="preserve">Tímto není dotčena záruka poskytovaná výrobci či dodavateli materiálu použitých při </w:t>
      </w:r>
      <w:r w:rsidRPr="00BB0C0B">
        <w:rPr>
          <w:sz w:val="22"/>
          <w:szCs w:val="22"/>
        </w:rPr>
        <w:tab/>
        <w:t xml:space="preserve">provádění díla. </w:t>
      </w:r>
    </w:p>
    <w:p w14:paraId="40411322" w14:textId="77777777" w:rsidR="00402180" w:rsidRPr="00BB0C0B" w:rsidRDefault="00402180">
      <w:pPr>
        <w:numPr>
          <w:ilvl w:val="0"/>
          <w:numId w:val="1"/>
        </w:numPr>
        <w:jc w:val="both"/>
        <w:rPr>
          <w:sz w:val="22"/>
          <w:szCs w:val="22"/>
        </w:rPr>
      </w:pPr>
      <w:r w:rsidRPr="00BB0C0B">
        <w:rPr>
          <w:sz w:val="22"/>
          <w:szCs w:val="22"/>
        </w:rPr>
        <w:t xml:space="preserve">Zhotovitel se zavazuje na vlastní náklad řešit případné vady, a to bez zbytečného odkladu. </w:t>
      </w:r>
    </w:p>
    <w:p w14:paraId="1B87D05A" w14:textId="77777777" w:rsidR="0044492A" w:rsidRDefault="000424CD" w:rsidP="0044492A">
      <w:pPr>
        <w:pStyle w:val="Odstavecseseznamem"/>
        <w:numPr>
          <w:ilvl w:val="0"/>
          <w:numId w:val="1"/>
        </w:numPr>
        <w:tabs>
          <w:tab w:val="left" w:pos="284"/>
        </w:tabs>
        <w:autoSpaceDE w:val="0"/>
        <w:autoSpaceDN w:val="0"/>
        <w:adjustRightInd w:val="0"/>
        <w:spacing w:before="120"/>
        <w:jc w:val="both"/>
        <w:rPr>
          <w:color w:val="0D0D0D" w:themeColor="text1" w:themeTint="F2"/>
          <w:sz w:val="22"/>
          <w:szCs w:val="22"/>
        </w:rPr>
      </w:pPr>
      <w:r w:rsidRPr="00BB0C0B">
        <w:rPr>
          <w:color w:val="0D0D0D" w:themeColor="text1" w:themeTint="F2"/>
          <w:sz w:val="22"/>
          <w:szCs w:val="22"/>
        </w:rPr>
        <w:t xml:space="preserve"> Zhotovitel </w:t>
      </w:r>
      <w:r w:rsidR="0044492A" w:rsidRPr="00BB0C0B">
        <w:rPr>
          <w:color w:val="0D0D0D" w:themeColor="text1" w:themeTint="F2"/>
          <w:sz w:val="22"/>
          <w:szCs w:val="22"/>
        </w:rPr>
        <w:t>se zavazuje,</w:t>
      </w:r>
      <w:r w:rsidRPr="00BB0C0B">
        <w:rPr>
          <w:color w:val="0D0D0D" w:themeColor="text1" w:themeTint="F2"/>
          <w:sz w:val="22"/>
          <w:szCs w:val="22"/>
        </w:rPr>
        <w:t xml:space="preserve"> </w:t>
      </w:r>
      <w:r w:rsidR="0044492A" w:rsidRPr="00BB0C0B">
        <w:rPr>
          <w:color w:val="0D0D0D" w:themeColor="text1" w:themeTint="F2"/>
          <w:sz w:val="22"/>
          <w:szCs w:val="22"/>
        </w:rPr>
        <w:t xml:space="preserve">při plnění závazků z této smlouvy vyplývajících, postupovat s odbornou péčí a zabránit vzniku škod na majetku objednatele, jakož i na majetku třetích osob umístěných v prostorách objednatele a chránit zdraví pacientů.  </w:t>
      </w:r>
    </w:p>
    <w:p w14:paraId="4450CDBC" w14:textId="77777777" w:rsidR="004A34B7" w:rsidRPr="00BB0C0B" w:rsidRDefault="004A34B7" w:rsidP="0044492A">
      <w:pPr>
        <w:pStyle w:val="Odstavecseseznamem"/>
        <w:numPr>
          <w:ilvl w:val="0"/>
          <w:numId w:val="1"/>
        </w:numPr>
        <w:tabs>
          <w:tab w:val="left" w:pos="284"/>
        </w:tabs>
        <w:autoSpaceDE w:val="0"/>
        <w:autoSpaceDN w:val="0"/>
        <w:adjustRightInd w:val="0"/>
        <w:spacing w:before="120"/>
        <w:jc w:val="both"/>
        <w:rPr>
          <w:color w:val="0D0D0D" w:themeColor="text1" w:themeTint="F2"/>
          <w:sz w:val="22"/>
          <w:szCs w:val="22"/>
        </w:rPr>
      </w:pPr>
      <w:r>
        <w:rPr>
          <w:color w:val="0D0D0D" w:themeColor="text1" w:themeTint="F2"/>
          <w:sz w:val="22"/>
          <w:szCs w:val="22"/>
        </w:rPr>
        <w:t>Zhotovitel tímto prohlašuje, že bere na vědomí, že ob</w:t>
      </w:r>
      <w:r w:rsidR="00400249">
        <w:rPr>
          <w:color w:val="0D0D0D" w:themeColor="text1" w:themeTint="F2"/>
          <w:sz w:val="22"/>
          <w:szCs w:val="22"/>
        </w:rPr>
        <w:t>j</w:t>
      </w:r>
      <w:r>
        <w:rPr>
          <w:color w:val="0D0D0D" w:themeColor="text1" w:themeTint="F2"/>
          <w:sz w:val="22"/>
          <w:szCs w:val="22"/>
        </w:rPr>
        <w:t>ednatel je zdravotnickým zařízením, kdy použité materiály a pracovní postupy musí vyhovovat přísným hygienickým požadavkům. Této skutečnosti si je zhotovitel vědom. Zhotovitel se zavazuje upozornit objednatele na nevhodnost použitých materiálů. Za porušené této smluvní povinnosti je zhotovitel odpovědný za případnou škodu.</w:t>
      </w:r>
    </w:p>
    <w:p w14:paraId="6AF1723F" w14:textId="77777777" w:rsidR="0044492A" w:rsidRPr="00BB0C0B" w:rsidRDefault="0044492A" w:rsidP="0044492A">
      <w:pPr>
        <w:pStyle w:val="Odstavecseseznamem"/>
        <w:numPr>
          <w:ilvl w:val="0"/>
          <w:numId w:val="1"/>
        </w:numPr>
        <w:tabs>
          <w:tab w:val="left" w:pos="284"/>
        </w:tabs>
        <w:autoSpaceDE w:val="0"/>
        <w:autoSpaceDN w:val="0"/>
        <w:adjustRightInd w:val="0"/>
        <w:spacing w:before="120"/>
        <w:jc w:val="both"/>
        <w:rPr>
          <w:color w:val="0D0D0D" w:themeColor="text1" w:themeTint="F2"/>
          <w:sz w:val="22"/>
          <w:szCs w:val="22"/>
        </w:rPr>
      </w:pPr>
      <w:r w:rsidRPr="00BB0C0B">
        <w:rPr>
          <w:color w:val="0D0D0D" w:themeColor="text1" w:themeTint="F2"/>
          <w:sz w:val="22"/>
          <w:szCs w:val="22"/>
        </w:rPr>
        <w:t xml:space="preserve"> Zhotovitel se zavaz</w:t>
      </w:r>
      <w:r w:rsidR="000424CD" w:rsidRPr="00BB0C0B">
        <w:rPr>
          <w:color w:val="0D0D0D" w:themeColor="text1" w:themeTint="F2"/>
          <w:sz w:val="22"/>
          <w:szCs w:val="22"/>
        </w:rPr>
        <w:t xml:space="preserve">uje </w:t>
      </w:r>
      <w:r w:rsidRPr="00BB0C0B">
        <w:rPr>
          <w:color w:val="0D0D0D" w:themeColor="text1" w:themeTint="F2"/>
          <w:sz w:val="22"/>
          <w:szCs w:val="22"/>
        </w:rPr>
        <w:t>po provedení díla, dát prostory, kde bylo dílo realizováno</w:t>
      </w:r>
      <w:r w:rsidR="000424CD" w:rsidRPr="00BB0C0B">
        <w:rPr>
          <w:color w:val="0D0D0D" w:themeColor="text1" w:themeTint="F2"/>
          <w:sz w:val="22"/>
          <w:szCs w:val="22"/>
        </w:rPr>
        <w:t>,</w:t>
      </w:r>
      <w:r w:rsidRPr="00BB0C0B">
        <w:rPr>
          <w:color w:val="0D0D0D" w:themeColor="text1" w:themeTint="F2"/>
          <w:sz w:val="22"/>
          <w:szCs w:val="22"/>
        </w:rPr>
        <w:t xml:space="preserve"> do původního stavu, zavazuje se provést úklid a na vlastn</w:t>
      </w:r>
      <w:r w:rsidR="000424CD" w:rsidRPr="00BB0C0B">
        <w:rPr>
          <w:color w:val="0D0D0D" w:themeColor="text1" w:themeTint="F2"/>
          <w:sz w:val="22"/>
          <w:szCs w:val="22"/>
        </w:rPr>
        <w:t xml:space="preserve">í náklady </w:t>
      </w:r>
      <w:r w:rsidRPr="00BB0C0B">
        <w:rPr>
          <w:color w:val="0D0D0D" w:themeColor="text1" w:themeTint="F2"/>
          <w:sz w:val="22"/>
          <w:szCs w:val="22"/>
        </w:rPr>
        <w:t xml:space="preserve">zlikvidovat odpady, jež vznikly při plnění závazků z této smlouvy. </w:t>
      </w:r>
    </w:p>
    <w:p w14:paraId="4BB8C9A1" w14:textId="77777777" w:rsidR="00652CD4" w:rsidRPr="00BB0C0B" w:rsidRDefault="00652CD4" w:rsidP="0044492A">
      <w:pPr>
        <w:tabs>
          <w:tab w:val="left" w:pos="284"/>
        </w:tabs>
        <w:autoSpaceDE w:val="0"/>
        <w:autoSpaceDN w:val="0"/>
        <w:adjustRightInd w:val="0"/>
        <w:spacing w:before="120"/>
        <w:jc w:val="both"/>
        <w:rPr>
          <w:color w:val="FF0000"/>
          <w:sz w:val="22"/>
          <w:szCs w:val="22"/>
        </w:rPr>
      </w:pPr>
    </w:p>
    <w:p w14:paraId="127A89BF" w14:textId="10122DDE" w:rsidR="007B3E51" w:rsidRPr="007B3E51" w:rsidRDefault="007B3E51">
      <w:pPr>
        <w:jc w:val="center"/>
        <w:rPr>
          <w:b/>
          <w:sz w:val="22"/>
          <w:szCs w:val="22"/>
        </w:rPr>
      </w:pPr>
      <w:r>
        <w:rPr>
          <w:b/>
          <w:sz w:val="22"/>
          <w:szCs w:val="22"/>
        </w:rPr>
        <w:t>VI.</w:t>
      </w:r>
    </w:p>
    <w:p w14:paraId="0B1C1150" w14:textId="356F8628" w:rsidR="00402180" w:rsidRPr="007B3E51" w:rsidRDefault="00402180">
      <w:pPr>
        <w:jc w:val="center"/>
        <w:rPr>
          <w:sz w:val="22"/>
          <w:szCs w:val="22"/>
        </w:rPr>
      </w:pPr>
      <w:r w:rsidRPr="007B3E51">
        <w:rPr>
          <w:b/>
          <w:sz w:val="22"/>
          <w:szCs w:val="22"/>
        </w:rPr>
        <w:t>Sankce</w:t>
      </w:r>
    </w:p>
    <w:p w14:paraId="4ED0EC26" w14:textId="77777777" w:rsidR="00717CAA" w:rsidRDefault="00FA12B2" w:rsidP="0044492A">
      <w:pPr>
        <w:numPr>
          <w:ilvl w:val="0"/>
          <w:numId w:val="10"/>
        </w:numPr>
        <w:tabs>
          <w:tab w:val="left" w:pos="284"/>
        </w:tabs>
        <w:suppressAutoHyphens w:val="0"/>
        <w:autoSpaceDE w:val="0"/>
        <w:autoSpaceDN w:val="0"/>
        <w:adjustRightInd w:val="0"/>
        <w:spacing w:before="120"/>
        <w:ind w:left="360"/>
        <w:jc w:val="both"/>
        <w:rPr>
          <w:color w:val="0D0D0D" w:themeColor="text1" w:themeTint="F2"/>
          <w:sz w:val="22"/>
          <w:szCs w:val="22"/>
        </w:rPr>
      </w:pPr>
      <w:r w:rsidRPr="00717CAA">
        <w:rPr>
          <w:color w:val="0D0D0D" w:themeColor="text1" w:themeTint="F2"/>
          <w:sz w:val="22"/>
          <w:szCs w:val="22"/>
        </w:rPr>
        <w:t xml:space="preserve"> Zhotovitel se zavazuje zapla</w:t>
      </w:r>
      <w:r w:rsidR="000424CD" w:rsidRPr="00717CAA">
        <w:rPr>
          <w:color w:val="0D0D0D" w:themeColor="text1" w:themeTint="F2"/>
          <w:sz w:val="22"/>
          <w:szCs w:val="22"/>
        </w:rPr>
        <w:t xml:space="preserve">tit </w:t>
      </w:r>
      <w:r w:rsidRPr="00717CAA">
        <w:rPr>
          <w:color w:val="0D0D0D" w:themeColor="text1" w:themeTint="F2"/>
          <w:sz w:val="22"/>
          <w:szCs w:val="22"/>
        </w:rPr>
        <w:t xml:space="preserve">objednateli dohodnutou smluvní pokutu ve výši </w:t>
      </w:r>
      <w:r w:rsidR="000424CD" w:rsidRPr="00717CAA">
        <w:rPr>
          <w:color w:val="0D0D0D" w:themeColor="text1" w:themeTint="F2"/>
          <w:sz w:val="22"/>
          <w:szCs w:val="22"/>
        </w:rPr>
        <w:t>2000</w:t>
      </w:r>
      <w:r w:rsidRPr="00717CAA">
        <w:rPr>
          <w:color w:val="0D0D0D" w:themeColor="text1" w:themeTint="F2"/>
          <w:sz w:val="22"/>
          <w:szCs w:val="22"/>
        </w:rPr>
        <w:t xml:space="preserve">,-Kč za </w:t>
      </w:r>
      <w:r w:rsidR="000424CD" w:rsidRPr="00717CAA">
        <w:rPr>
          <w:color w:val="0D0D0D" w:themeColor="text1" w:themeTint="F2"/>
          <w:sz w:val="22"/>
          <w:szCs w:val="22"/>
        </w:rPr>
        <w:t>každý den prodlení s dokončením</w:t>
      </w:r>
      <w:r w:rsidRPr="00717CAA">
        <w:rPr>
          <w:color w:val="0D0D0D" w:themeColor="text1" w:themeTint="F2"/>
          <w:sz w:val="22"/>
          <w:szCs w:val="22"/>
        </w:rPr>
        <w:t xml:space="preserve"> a předáním díla.</w:t>
      </w:r>
      <w:r w:rsidR="00717CAA" w:rsidRPr="00717CAA">
        <w:rPr>
          <w:color w:val="0D0D0D" w:themeColor="text1" w:themeTint="F2"/>
          <w:sz w:val="22"/>
          <w:szCs w:val="22"/>
        </w:rPr>
        <w:t xml:space="preserve"> </w:t>
      </w:r>
    </w:p>
    <w:p w14:paraId="40004F96" w14:textId="77777777" w:rsidR="00FA12B2" w:rsidRDefault="00717CAA" w:rsidP="0044492A">
      <w:pPr>
        <w:numPr>
          <w:ilvl w:val="0"/>
          <w:numId w:val="10"/>
        </w:numPr>
        <w:tabs>
          <w:tab w:val="left" w:pos="284"/>
        </w:tabs>
        <w:suppressAutoHyphens w:val="0"/>
        <w:autoSpaceDE w:val="0"/>
        <w:autoSpaceDN w:val="0"/>
        <w:adjustRightInd w:val="0"/>
        <w:spacing w:before="120"/>
        <w:ind w:left="360"/>
        <w:jc w:val="both"/>
        <w:rPr>
          <w:color w:val="0D0D0D" w:themeColor="text1" w:themeTint="F2"/>
          <w:sz w:val="22"/>
          <w:szCs w:val="22"/>
        </w:rPr>
      </w:pPr>
      <w:r>
        <w:rPr>
          <w:color w:val="0D0D0D" w:themeColor="text1" w:themeTint="F2"/>
          <w:sz w:val="22"/>
          <w:szCs w:val="22"/>
        </w:rPr>
        <w:t xml:space="preserve"> </w:t>
      </w:r>
      <w:r w:rsidR="00FA12B2" w:rsidRPr="00717CAA">
        <w:rPr>
          <w:color w:val="0D0D0D" w:themeColor="text1" w:themeTint="F2"/>
          <w:sz w:val="22"/>
          <w:szCs w:val="22"/>
        </w:rPr>
        <w:t>Zhotovitel se zavazuje zaplatit objednateli doh</w:t>
      </w:r>
      <w:r w:rsidR="000424CD" w:rsidRPr="00717CAA">
        <w:rPr>
          <w:color w:val="0D0D0D" w:themeColor="text1" w:themeTint="F2"/>
          <w:sz w:val="22"/>
          <w:szCs w:val="22"/>
        </w:rPr>
        <w:t>odnutou smluvní pokutu ve výši 2000</w:t>
      </w:r>
      <w:r w:rsidR="00FA12B2" w:rsidRPr="00717CAA">
        <w:rPr>
          <w:color w:val="0D0D0D" w:themeColor="text1" w:themeTint="F2"/>
          <w:sz w:val="22"/>
          <w:szCs w:val="22"/>
        </w:rPr>
        <w:t>,-Kč za každý den prodlení s odstraněním vad díla, přesahujícím dobu 5 dnů od oznámení vad.</w:t>
      </w:r>
    </w:p>
    <w:p w14:paraId="66FA08E7" w14:textId="5B4B0B05" w:rsidR="00717CAA" w:rsidRDefault="00717CAA" w:rsidP="00717CAA">
      <w:pPr>
        <w:numPr>
          <w:ilvl w:val="0"/>
          <w:numId w:val="10"/>
        </w:numPr>
        <w:tabs>
          <w:tab w:val="left" w:pos="284"/>
        </w:tabs>
        <w:suppressAutoHyphens w:val="0"/>
        <w:autoSpaceDE w:val="0"/>
        <w:autoSpaceDN w:val="0"/>
        <w:adjustRightInd w:val="0"/>
        <w:spacing w:before="120"/>
        <w:ind w:left="360"/>
        <w:jc w:val="both"/>
        <w:rPr>
          <w:sz w:val="22"/>
          <w:szCs w:val="22"/>
        </w:rPr>
      </w:pPr>
      <w:r w:rsidRPr="00426A16">
        <w:rPr>
          <w:sz w:val="22"/>
          <w:szCs w:val="22"/>
        </w:rPr>
        <w:t xml:space="preserve">Smluvní pokuta je splatná 15. dnem po obdržení výzvy.  </w:t>
      </w:r>
    </w:p>
    <w:p w14:paraId="3ED6B4F3" w14:textId="18890329" w:rsidR="00C93838" w:rsidRPr="00426A16" w:rsidRDefault="00C93838" w:rsidP="00717CAA">
      <w:pPr>
        <w:numPr>
          <w:ilvl w:val="0"/>
          <w:numId w:val="10"/>
        </w:numPr>
        <w:tabs>
          <w:tab w:val="left" w:pos="284"/>
        </w:tabs>
        <w:suppressAutoHyphens w:val="0"/>
        <w:autoSpaceDE w:val="0"/>
        <w:autoSpaceDN w:val="0"/>
        <w:adjustRightInd w:val="0"/>
        <w:spacing w:before="120"/>
        <w:ind w:left="360"/>
        <w:jc w:val="both"/>
        <w:rPr>
          <w:sz w:val="22"/>
          <w:szCs w:val="22"/>
        </w:rPr>
      </w:pPr>
      <w:r>
        <w:rPr>
          <w:sz w:val="22"/>
          <w:szCs w:val="22"/>
        </w:rPr>
        <w:t>Zaplacením smluvní pokuty není dotčen nárok na náhradu škody.</w:t>
      </w:r>
    </w:p>
    <w:p w14:paraId="213476D6" w14:textId="77777777" w:rsidR="00717CAA" w:rsidRPr="00717CAA" w:rsidRDefault="00717CAA" w:rsidP="00717CAA">
      <w:pPr>
        <w:tabs>
          <w:tab w:val="left" w:pos="284"/>
        </w:tabs>
        <w:suppressAutoHyphens w:val="0"/>
        <w:autoSpaceDE w:val="0"/>
        <w:autoSpaceDN w:val="0"/>
        <w:adjustRightInd w:val="0"/>
        <w:spacing w:before="120"/>
        <w:ind w:left="360"/>
        <w:jc w:val="both"/>
        <w:rPr>
          <w:color w:val="0D0D0D" w:themeColor="text1" w:themeTint="F2"/>
          <w:sz w:val="22"/>
          <w:szCs w:val="22"/>
        </w:rPr>
      </w:pPr>
    </w:p>
    <w:p w14:paraId="485486BC" w14:textId="708987A0" w:rsidR="007B3E51" w:rsidRPr="007B3E51" w:rsidRDefault="007B3E51" w:rsidP="007B3E51">
      <w:pPr>
        <w:pStyle w:val="Zkladntext"/>
        <w:jc w:val="center"/>
        <w:rPr>
          <w:b/>
          <w:color w:val="auto"/>
          <w:sz w:val="22"/>
          <w:szCs w:val="22"/>
        </w:rPr>
      </w:pPr>
      <w:r w:rsidRPr="007B3E51">
        <w:rPr>
          <w:b/>
          <w:color w:val="auto"/>
          <w:sz w:val="22"/>
          <w:szCs w:val="22"/>
        </w:rPr>
        <w:t>VII.</w:t>
      </w:r>
    </w:p>
    <w:p w14:paraId="516387AD" w14:textId="61B7195A" w:rsidR="006020F2" w:rsidRDefault="006020F2" w:rsidP="007B3E51">
      <w:pPr>
        <w:pStyle w:val="Zkladntext"/>
        <w:jc w:val="center"/>
        <w:rPr>
          <w:b/>
          <w:color w:val="auto"/>
          <w:sz w:val="22"/>
          <w:szCs w:val="22"/>
        </w:rPr>
      </w:pPr>
      <w:r w:rsidRPr="007B3E51">
        <w:rPr>
          <w:b/>
          <w:color w:val="auto"/>
          <w:sz w:val="22"/>
          <w:szCs w:val="22"/>
        </w:rPr>
        <w:t xml:space="preserve">Sociální a environmentální odpovědnost, inovace </w:t>
      </w:r>
    </w:p>
    <w:p w14:paraId="121F1B21" w14:textId="77777777" w:rsidR="007B3E51" w:rsidRPr="007B3E51" w:rsidRDefault="007B3E51" w:rsidP="007B3E51">
      <w:pPr>
        <w:pStyle w:val="Zkladntext"/>
        <w:jc w:val="center"/>
        <w:rPr>
          <w:b/>
          <w:color w:val="auto"/>
          <w:sz w:val="22"/>
          <w:szCs w:val="22"/>
        </w:rPr>
      </w:pPr>
    </w:p>
    <w:p w14:paraId="7258DC8C" w14:textId="77777777" w:rsidR="006020F2" w:rsidRPr="00DF138B" w:rsidRDefault="006020F2" w:rsidP="006020F2">
      <w:pPr>
        <w:pStyle w:val="Zkladntext"/>
        <w:numPr>
          <w:ilvl w:val="0"/>
          <w:numId w:val="11"/>
        </w:numPr>
        <w:ind w:left="426" w:hanging="426"/>
        <w:jc w:val="both"/>
        <w:rPr>
          <w:color w:val="auto"/>
          <w:sz w:val="22"/>
          <w:szCs w:val="22"/>
        </w:rPr>
      </w:pPr>
      <w:r w:rsidRPr="00DF138B">
        <w:rPr>
          <w:color w:val="auto"/>
          <w:sz w:val="22"/>
          <w:szCs w:val="22"/>
        </w:rPr>
        <w:t>Objednatel požaduje, aby zhotovitel a jeho poddodavatelé realizovali předmět této smlouvy v souladu s mezinárodními úmluvami týkajících se organizace práce (ILO) přijatými Českou republikou.</w:t>
      </w:r>
    </w:p>
    <w:p w14:paraId="5611EBDB" w14:textId="77777777" w:rsidR="006020F2" w:rsidRPr="00DF138B" w:rsidRDefault="006020F2" w:rsidP="006020F2">
      <w:pPr>
        <w:pStyle w:val="Zkladntext"/>
        <w:ind w:left="426" w:hanging="426"/>
        <w:jc w:val="both"/>
        <w:rPr>
          <w:color w:val="auto"/>
          <w:sz w:val="22"/>
          <w:szCs w:val="22"/>
        </w:rPr>
      </w:pPr>
    </w:p>
    <w:p w14:paraId="08921A49" w14:textId="77777777" w:rsidR="006020F2" w:rsidRPr="00DF138B" w:rsidRDefault="006020F2" w:rsidP="006020F2">
      <w:pPr>
        <w:pStyle w:val="Zkladntext"/>
        <w:numPr>
          <w:ilvl w:val="0"/>
          <w:numId w:val="11"/>
        </w:numPr>
        <w:ind w:left="426" w:hanging="426"/>
        <w:jc w:val="both"/>
        <w:rPr>
          <w:color w:val="auto"/>
          <w:sz w:val="22"/>
          <w:szCs w:val="22"/>
        </w:rPr>
      </w:pPr>
      <w:r w:rsidRPr="00DF138B">
        <w:rPr>
          <w:color w:val="auto"/>
          <w:sz w:val="22"/>
          <w:szCs w:val="22"/>
        </w:rPr>
        <w:t>Zhotovitel se zavazuje dodržovat minimálně následující základní pracovní standardy:</w:t>
      </w:r>
    </w:p>
    <w:p w14:paraId="6807214F" w14:textId="77777777" w:rsidR="006020F2" w:rsidRPr="00DF138B" w:rsidRDefault="006020F2" w:rsidP="006020F2">
      <w:pPr>
        <w:pStyle w:val="Zkladntext"/>
        <w:ind w:left="426"/>
        <w:jc w:val="both"/>
        <w:rPr>
          <w:color w:val="auto"/>
          <w:sz w:val="22"/>
          <w:szCs w:val="22"/>
        </w:rPr>
      </w:pPr>
      <w:r w:rsidRPr="00DF138B">
        <w:rPr>
          <w:color w:val="auto"/>
          <w:sz w:val="22"/>
          <w:szCs w:val="22"/>
        </w:rPr>
        <w:t>Úmluva č. 87 o svobodě sdružování a ochraně práva organizovat se</w:t>
      </w:r>
    </w:p>
    <w:p w14:paraId="7495B5C7" w14:textId="77777777" w:rsidR="006020F2" w:rsidRPr="00DF138B" w:rsidRDefault="006020F2" w:rsidP="006020F2">
      <w:pPr>
        <w:pStyle w:val="Zkladntext"/>
        <w:ind w:left="426"/>
        <w:jc w:val="both"/>
        <w:rPr>
          <w:color w:val="auto"/>
          <w:sz w:val="22"/>
          <w:szCs w:val="22"/>
        </w:rPr>
      </w:pPr>
      <w:r w:rsidRPr="00DF138B">
        <w:rPr>
          <w:color w:val="auto"/>
          <w:sz w:val="22"/>
          <w:szCs w:val="22"/>
        </w:rPr>
        <w:t>Úmluva č. 98 o právu organizovat se a kolektivně vyjednávat</w:t>
      </w:r>
    </w:p>
    <w:p w14:paraId="2E6B8A95" w14:textId="77777777" w:rsidR="006020F2" w:rsidRPr="00DF138B" w:rsidRDefault="006020F2" w:rsidP="006020F2">
      <w:pPr>
        <w:pStyle w:val="Zkladntext"/>
        <w:ind w:left="426"/>
        <w:jc w:val="both"/>
        <w:rPr>
          <w:color w:val="auto"/>
          <w:sz w:val="22"/>
          <w:szCs w:val="22"/>
        </w:rPr>
      </w:pPr>
      <w:r w:rsidRPr="00DF138B">
        <w:rPr>
          <w:color w:val="auto"/>
          <w:sz w:val="22"/>
          <w:szCs w:val="22"/>
        </w:rPr>
        <w:t>Úmluva č. 29 o nucené práci</w:t>
      </w:r>
    </w:p>
    <w:p w14:paraId="6EB03032" w14:textId="77777777" w:rsidR="006020F2" w:rsidRPr="00DF138B" w:rsidRDefault="006020F2" w:rsidP="006020F2">
      <w:pPr>
        <w:pStyle w:val="Zkladntext"/>
        <w:ind w:left="426"/>
        <w:jc w:val="both"/>
        <w:rPr>
          <w:color w:val="auto"/>
          <w:sz w:val="22"/>
          <w:szCs w:val="22"/>
        </w:rPr>
      </w:pPr>
      <w:r w:rsidRPr="00DF138B">
        <w:rPr>
          <w:color w:val="auto"/>
          <w:sz w:val="22"/>
          <w:szCs w:val="22"/>
        </w:rPr>
        <w:t>Úmluva č. 105 o odstranění nucené práce</w:t>
      </w:r>
    </w:p>
    <w:p w14:paraId="7835E599" w14:textId="77777777" w:rsidR="006020F2" w:rsidRPr="00DF138B" w:rsidRDefault="006020F2" w:rsidP="006020F2">
      <w:pPr>
        <w:pStyle w:val="Zkladntext"/>
        <w:ind w:left="426"/>
        <w:jc w:val="both"/>
        <w:rPr>
          <w:color w:val="auto"/>
          <w:sz w:val="22"/>
          <w:szCs w:val="22"/>
        </w:rPr>
      </w:pPr>
      <w:r w:rsidRPr="00DF138B">
        <w:rPr>
          <w:color w:val="auto"/>
          <w:sz w:val="22"/>
          <w:szCs w:val="22"/>
        </w:rPr>
        <w:t>Úmluva č. 138 o minimálním věku</w:t>
      </w:r>
    </w:p>
    <w:p w14:paraId="46B60D1A" w14:textId="77777777" w:rsidR="006020F2" w:rsidRPr="00DF138B" w:rsidRDefault="006020F2" w:rsidP="006020F2">
      <w:pPr>
        <w:pStyle w:val="Zkladntext"/>
        <w:ind w:left="426"/>
        <w:jc w:val="both"/>
        <w:rPr>
          <w:color w:val="auto"/>
          <w:sz w:val="22"/>
          <w:szCs w:val="22"/>
        </w:rPr>
      </w:pPr>
      <w:r w:rsidRPr="00DF138B">
        <w:rPr>
          <w:color w:val="auto"/>
          <w:sz w:val="22"/>
          <w:szCs w:val="22"/>
        </w:rPr>
        <w:t>Úmluva č. 182 o nejhorších formách dětské práce</w:t>
      </w:r>
    </w:p>
    <w:p w14:paraId="51217549" w14:textId="77777777" w:rsidR="006020F2" w:rsidRPr="00DF138B" w:rsidRDefault="006020F2" w:rsidP="006020F2">
      <w:pPr>
        <w:pStyle w:val="Zkladntext"/>
        <w:ind w:left="426"/>
        <w:jc w:val="both"/>
        <w:rPr>
          <w:color w:val="auto"/>
          <w:sz w:val="22"/>
          <w:szCs w:val="22"/>
        </w:rPr>
      </w:pPr>
      <w:r w:rsidRPr="00DF138B">
        <w:rPr>
          <w:color w:val="auto"/>
          <w:sz w:val="22"/>
          <w:szCs w:val="22"/>
        </w:rPr>
        <w:t>Úmluva č. 100 o rovnosti v odměňování</w:t>
      </w:r>
    </w:p>
    <w:p w14:paraId="0B9D5F5E" w14:textId="77777777" w:rsidR="006020F2" w:rsidRPr="00DF138B" w:rsidRDefault="006020F2" w:rsidP="006020F2">
      <w:pPr>
        <w:pStyle w:val="Zkladntext"/>
        <w:ind w:left="426"/>
        <w:jc w:val="both"/>
        <w:rPr>
          <w:color w:val="auto"/>
          <w:sz w:val="22"/>
          <w:szCs w:val="22"/>
        </w:rPr>
      </w:pPr>
      <w:r w:rsidRPr="00DF138B">
        <w:rPr>
          <w:color w:val="auto"/>
          <w:sz w:val="22"/>
          <w:szCs w:val="22"/>
        </w:rPr>
        <w:t>Úmluva č. 111 o diskriminaci v zaměstnání a povolání</w:t>
      </w:r>
    </w:p>
    <w:p w14:paraId="2F605791" w14:textId="77777777" w:rsidR="006020F2" w:rsidRPr="00DF138B" w:rsidRDefault="006020F2" w:rsidP="006020F2">
      <w:pPr>
        <w:pStyle w:val="Zkladntext"/>
        <w:ind w:left="426"/>
        <w:jc w:val="both"/>
        <w:rPr>
          <w:color w:val="auto"/>
          <w:sz w:val="22"/>
          <w:szCs w:val="22"/>
        </w:rPr>
      </w:pPr>
      <w:r w:rsidRPr="00DF138B">
        <w:rPr>
          <w:color w:val="auto"/>
          <w:sz w:val="22"/>
          <w:szCs w:val="22"/>
        </w:rPr>
        <w:lastRenderedPageBreak/>
        <w:t>Úmluva č. 155 o bezpečnosti a zdraví pracovníků a pracovním prostředí</w:t>
      </w:r>
    </w:p>
    <w:p w14:paraId="1E0C14EB" w14:textId="77777777" w:rsidR="006020F2" w:rsidRPr="00DF138B" w:rsidRDefault="006020F2" w:rsidP="006020F2">
      <w:pPr>
        <w:pStyle w:val="Zkladntext"/>
        <w:ind w:left="426" w:hanging="426"/>
        <w:rPr>
          <w:color w:val="auto"/>
          <w:sz w:val="22"/>
          <w:szCs w:val="22"/>
        </w:rPr>
      </w:pPr>
    </w:p>
    <w:p w14:paraId="508B3A89" w14:textId="77777777" w:rsidR="006020F2" w:rsidRPr="00DF138B" w:rsidRDefault="006020F2" w:rsidP="006020F2">
      <w:pPr>
        <w:pStyle w:val="Zkladntext"/>
        <w:numPr>
          <w:ilvl w:val="0"/>
          <w:numId w:val="11"/>
        </w:numPr>
        <w:ind w:left="426" w:hanging="426"/>
        <w:jc w:val="both"/>
        <w:rPr>
          <w:color w:val="auto"/>
          <w:sz w:val="22"/>
          <w:szCs w:val="22"/>
        </w:rPr>
      </w:pPr>
      <w:r w:rsidRPr="00DF138B">
        <w:rPr>
          <w:color w:val="auto"/>
          <w:sz w:val="22"/>
          <w:szCs w:val="22"/>
        </w:rPr>
        <w:t>Z</w:t>
      </w:r>
      <w:r>
        <w:rPr>
          <w:color w:val="auto"/>
          <w:sz w:val="22"/>
          <w:szCs w:val="22"/>
        </w:rPr>
        <w:t>h</w:t>
      </w:r>
      <w:r w:rsidRPr="00DF138B">
        <w:rPr>
          <w:color w:val="auto"/>
          <w:sz w:val="22"/>
          <w:szCs w:val="22"/>
        </w:rPr>
        <w:t xml:space="preserve">otovitel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08517855" w14:textId="77777777" w:rsidR="006020F2" w:rsidRPr="00DF138B" w:rsidRDefault="006020F2" w:rsidP="006020F2">
      <w:pPr>
        <w:pStyle w:val="Zkladntext"/>
        <w:ind w:left="426" w:hanging="426"/>
        <w:jc w:val="both"/>
        <w:rPr>
          <w:color w:val="auto"/>
          <w:sz w:val="22"/>
          <w:szCs w:val="22"/>
        </w:rPr>
      </w:pPr>
    </w:p>
    <w:p w14:paraId="38821132" w14:textId="77777777" w:rsidR="006020F2" w:rsidRPr="00DF138B" w:rsidRDefault="006020F2" w:rsidP="006020F2">
      <w:pPr>
        <w:pStyle w:val="Zkladntext"/>
        <w:numPr>
          <w:ilvl w:val="0"/>
          <w:numId w:val="11"/>
        </w:numPr>
        <w:ind w:left="426" w:hanging="426"/>
        <w:jc w:val="both"/>
        <w:rPr>
          <w:color w:val="auto"/>
          <w:sz w:val="22"/>
          <w:szCs w:val="22"/>
        </w:rPr>
      </w:pPr>
      <w:r w:rsidRPr="00DF138B">
        <w:rPr>
          <w:color w:val="auto"/>
          <w:sz w:val="22"/>
          <w:szCs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70DA8D78" w14:textId="77777777" w:rsidR="006020F2" w:rsidRPr="00DF138B" w:rsidRDefault="006020F2" w:rsidP="006020F2">
      <w:pPr>
        <w:pStyle w:val="Zkladntext"/>
        <w:ind w:left="426" w:hanging="426"/>
        <w:jc w:val="both"/>
        <w:rPr>
          <w:color w:val="auto"/>
          <w:sz w:val="22"/>
          <w:szCs w:val="22"/>
        </w:rPr>
      </w:pPr>
    </w:p>
    <w:p w14:paraId="0B721A6D" w14:textId="77777777" w:rsidR="006020F2" w:rsidRPr="00DF138B" w:rsidRDefault="006020F2" w:rsidP="006020F2">
      <w:pPr>
        <w:pStyle w:val="Zkladntext"/>
        <w:numPr>
          <w:ilvl w:val="0"/>
          <w:numId w:val="11"/>
        </w:numPr>
        <w:ind w:left="426" w:hanging="426"/>
        <w:jc w:val="both"/>
        <w:rPr>
          <w:color w:val="auto"/>
          <w:sz w:val="22"/>
          <w:szCs w:val="22"/>
        </w:rPr>
      </w:pPr>
      <w:r w:rsidRPr="00DF138B">
        <w:rPr>
          <w:color w:val="auto"/>
          <w:sz w:val="22"/>
          <w:szCs w:val="22"/>
        </w:rPr>
        <w:t>Veškerý nábor zaměstnanců bude prodávající provádět systematicky s cílem respektovat v maximální možné míře preferenci objednatele poskytnout zaměstnání vhodných kvalifikovaných místních uchazečů tam, kde to bude možné. Dále se předpokládá, že zhotovitel a jeho poddodavatelé respektují základní lidská práva, včetně plnění Všeobecné deklarace Lidských práv a Evropské úmluvy o lidských právech.</w:t>
      </w:r>
    </w:p>
    <w:p w14:paraId="336C7561" w14:textId="77777777" w:rsidR="006020F2" w:rsidRPr="00DF138B" w:rsidRDefault="006020F2" w:rsidP="006020F2">
      <w:pPr>
        <w:pStyle w:val="Zkladntext"/>
        <w:ind w:left="426" w:hanging="426"/>
        <w:jc w:val="both"/>
        <w:rPr>
          <w:color w:val="auto"/>
          <w:sz w:val="22"/>
          <w:szCs w:val="22"/>
        </w:rPr>
      </w:pPr>
    </w:p>
    <w:p w14:paraId="62DFE367" w14:textId="77777777" w:rsidR="006020F2" w:rsidRPr="00DF138B" w:rsidRDefault="006020F2" w:rsidP="006020F2">
      <w:pPr>
        <w:pStyle w:val="Zkladntext"/>
        <w:numPr>
          <w:ilvl w:val="0"/>
          <w:numId w:val="11"/>
        </w:numPr>
        <w:ind w:left="426" w:hanging="426"/>
        <w:jc w:val="both"/>
        <w:rPr>
          <w:color w:val="auto"/>
          <w:sz w:val="22"/>
          <w:szCs w:val="22"/>
        </w:rPr>
      </w:pPr>
      <w:r w:rsidRPr="00DF138B">
        <w:rPr>
          <w:color w:val="auto"/>
          <w:sz w:val="22"/>
          <w:szCs w:val="22"/>
        </w:rPr>
        <w:t>Pokud se objednatel dozví, že zhotovitel nebo jeho poddodavatelé nesplňují výše uvedené požadavky, je zhotovitel povinen tyto nedostatky napravit a dokončit plnění dle smlouvy v souladu s těmito požadavky. Jakékoli potenciální náklady spojené s touto povinností jsou nákladem zhotovitele.</w:t>
      </w:r>
    </w:p>
    <w:p w14:paraId="4223C61A" w14:textId="77777777" w:rsidR="006020F2" w:rsidRPr="00DF138B" w:rsidRDefault="006020F2" w:rsidP="006020F2">
      <w:pPr>
        <w:pStyle w:val="Odstavecseseznamem"/>
        <w:ind w:left="426" w:hanging="426"/>
        <w:rPr>
          <w:sz w:val="22"/>
          <w:szCs w:val="22"/>
        </w:rPr>
      </w:pPr>
    </w:p>
    <w:p w14:paraId="7173AB8F" w14:textId="77777777" w:rsidR="006020F2" w:rsidRPr="00DF138B" w:rsidRDefault="006020F2" w:rsidP="006020F2">
      <w:pPr>
        <w:pStyle w:val="Zkladntext"/>
        <w:numPr>
          <w:ilvl w:val="0"/>
          <w:numId w:val="11"/>
        </w:numPr>
        <w:ind w:left="426" w:hanging="426"/>
        <w:jc w:val="both"/>
        <w:rPr>
          <w:color w:val="auto"/>
          <w:sz w:val="22"/>
          <w:szCs w:val="22"/>
        </w:rPr>
      </w:pPr>
      <w:r w:rsidRPr="00DF138B">
        <w:rPr>
          <w:color w:val="auto"/>
          <w:sz w:val="22"/>
          <w:szCs w:val="22"/>
        </w:rPr>
        <w:t xml:space="preserve">Zhotovitel se zavazuje v maximální možné míře při realizaci předmětu této smlouvy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 </w:t>
      </w:r>
    </w:p>
    <w:p w14:paraId="7D897E2A" w14:textId="77777777" w:rsidR="000424CD" w:rsidRPr="00BB0C0B" w:rsidRDefault="000424CD">
      <w:pPr>
        <w:jc w:val="both"/>
        <w:rPr>
          <w:sz w:val="22"/>
          <w:szCs w:val="22"/>
        </w:rPr>
      </w:pPr>
    </w:p>
    <w:p w14:paraId="1EB9FCC8" w14:textId="77777777" w:rsidR="007558EE" w:rsidRPr="00BB0C0B" w:rsidRDefault="007558EE">
      <w:pPr>
        <w:jc w:val="both"/>
        <w:rPr>
          <w:sz w:val="22"/>
          <w:szCs w:val="22"/>
        </w:rPr>
      </w:pPr>
    </w:p>
    <w:p w14:paraId="5A16D38F" w14:textId="2A2EDBCD" w:rsidR="007B3E51" w:rsidRPr="007B3E51" w:rsidRDefault="007B3E51" w:rsidP="007B3E51">
      <w:pPr>
        <w:jc w:val="center"/>
        <w:rPr>
          <w:b/>
          <w:sz w:val="22"/>
          <w:szCs w:val="22"/>
        </w:rPr>
      </w:pPr>
      <w:r>
        <w:rPr>
          <w:b/>
          <w:sz w:val="22"/>
          <w:szCs w:val="22"/>
        </w:rPr>
        <w:t>VIII</w:t>
      </w:r>
      <w:r w:rsidR="00402180" w:rsidRPr="007B3E51">
        <w:rPr>
          <w:b/>
          <w:sz w:val="22"/>
          <w:szCs w:val="22"/>
        </w:rPr>
        <w:t>.</w:t>
      </w:r>
    </w:p>
    <w:p w14:paraId="6023514E" w14:textId="2194874A" w:rsidR="00402180" w:rsidRDefault="00402180" w:rsidP="007B3E51">
      <w:pPr>
        <w:jc w:val="center"/>
        <w:rPr>
          <w:b/>
          <w:sz w:val="22"/>
          <w:szCs w:val="22"/>
        </w:rPr>
      </w:pPr>
      <w:r w:rsidRPr="007B3E51">
        <w:rPr>
          <w:b/>
          <w:sz w:val="22"/>
          <w:szCs w:val="22"/>
        </w:rPr>
        <w:t>Závěrečná ustanovení</w:t>
      </w:r>
    </w:p>
    <w:p w14:paraId="094BF731" w14:textId="77777777" w:rsidR="007B3E51" w:rsidRPr="007B3E51" w:rsidRDefault="007B3E51" w:rsidP="007B3E51">
      <w:pPr>
        <w:jc w:val="center"/>
        <w:rPr>
          <w:sz w:val="22"/>
          <w:szCs w:val="22"/>
        </w:rPr>
      </w:pPr>
    </w:p>
    <w:p w14:paraId="45F31692" w14:textId="77777777" w:rsidR="00402180" w:rsidRPr="00BB0C0B" w:rsidRDefault="00402180">
      <w:pPr>
        <w:numPr>
          <w:ilvl w:val="0"/>
          <w:numId w:val="5"/>
        </w:numPr>
        <w:jc w:val="both"/>
        <w:rPr>
          <w:sz w:val="22"/>
          <w:szCs w:val="22"/>
        </w:rPr>
      </w:pPr>
      <w:r w:rsidRPr="00BB0C0B">
        <w:rPr>
          <w:sz w:val="22"/>
          <w:szCs w:val="22"/>
        </w:rPr>
        <w:t xml:space="preserve">Osoba oprávněná jednat za objednatele ve věcech technických:  </w:t>
      </w:r>
    </w:p>
    <w:p w14:paraId="19B5B4D6" w14:textId="0E436052" w:rsidR="000424CD" w:rsidRPr="00BB0C0B" w:rsidRDefault="007065B5" w:rsidP="000424CD">
      <w:pPr>
        <w:numPr>
          <w:ilvl w:val="0"/>
          <w:numId w:val="6"/>
        </w:numPr>
        <w:jc w:val="both"/>
        <w:rPr>
          <w:sz w:val="22"/>
          <w:szCs w:val="22"/>
        </w:rPr>
      </w:pPr>
      <w:r w:rsidRPr="00BB0C0B">
        <w:rPr>
          <w:sz w:val="22"/>
          <w:szCs w:val="22"/>
        </w:rPr>
        <w:t xml:space="preserve">p. </w:t>
      </w:r>
      <w:r w:rsidR="00C93838">
        <w:rPr>
          <w:sz w:val="22"/>
          <w:szCs w:val="22"/>
        </w:rPr>
        <w:t>Martin Vrňák</w:t>
      </w:r>
      <w:r w:rsidR="00514FE3">
        <w:rPr>
          <w:sz w:val="22"/>
          <w:szCs w:val="22"/>
        </w:rPr>
        <w:t xml:space="preserve">, </w:t>
      </w:r>
      <w:r w:rsidR="00C93838">
        <w:rPr>
          <w:sz w:val="22"/>
          <w:szCs w:val="22"/>
        </w:rPr>
        <w:t>technik – správa budov</w:t>
      </w:r>
      <w:r w:rsidR="00514FE3">
        <w:rPr>
          <w:sz w:val="22"/>
          <w:szCs w:val="22"/>
        </w:rPr>
        <w:t xml:space="preserve">, </w:t>
      </w:r>
      <w:r w:rsidR="00DB02AB">
        <w:rPr>
          <w:sz w:val="22"/>
          <w:szCs w:val="22"/>
        </w:rPr>
        <w:t>604 766 311</w:t>
      </w:r>
      <w:r w:rsidR="00514FE3" w:rsidRPr="005977BD">
        <w:rPr>
          <w:sz w:val="22"/>
          <w:szCs w:val="22"/>
        </w:rPr>
        <w:t xml:space="preserve">, </w:t>
      </w:r>
      <w:r w:rsidR="00C93838">
        <w:rPr>
          <w:sz w:val="22"/>
          <w:szCs w:val="22"/>
        </w:rPr>
        <w:t>vrnak.martin</w:t>
      </w:r>
      <w:r w:rsidR="00514FE3">
        <w:rPr>
          <w:sz w:val="22"/>
          <w:szCs w:val="22"/>
        </w:rPr>
        <w:t>@nemkyj.cz</w:t>
      </w:r>
    </w:p>
    <w:p w14:paraId="6AE72864" w14:textId="77777777" w:rsidR="00402180" w:rsidRPr="00BB0C0B" w:rsidRDefault="00402180">
      <w:pPr>
        <w:ind w:left="360"/>
        <w:jc w:val="both"/>
        <w:rPr>
          <w:sz w:val="22"/>
          <w:szCs w:val="22"/>
        </w:rPr>
      </w:pPr>
    </w:p>
    <w:p w14:paraId="41057C70" w14:textId="77777777" w:rsidR="00402180" w:rsidRPr="00BB0C0B" w:rsidRDefault="00402180" w:rsidP="00C422A6">
      <w:pPr>
        <w:numPr>
          <w:ilvl w:val="0"/>
          <w:numId w:val="5"/>
        </w:numPr>
        <w:jc w:val="both"/>
        <w:rPr>
          <w:sz w:val="22"/>
          <w:szCs w:val="22"/>
        </w:rPr>
      </w:pPr>
      <w:r w:rsidRPr="00BB0C0B">
        <w:rPr>
          <w:sz w:val="22"/>
          <w:szCs w:val="22"/>
        </w:rPr>
        <w:t xml:space="preserve">Osoba oprávněná jednat za zhotovitele ve věcech technických: </w:t>
      </w:r>
    </w:p>
    <w:p w14:paraId="0A83B520" w14:textId="77777777" w:rsidR="00402180" w:rsidRPr="00E93648" w:rsidRDefault="006E4E69" w:rsidP="006E4E69">
      <w:pPr>
        <w:pStyle w:val="Odstavecseseznamem"/>
        <w:numPr>
          <w:ilvl w:val="0"/>
          <w:numId w:val="6"/>
        </w:numPr>
        <w:jc w:val="both"/>
        <w:rPr>
          <w:color w:val="000000"/>
          <w:sz w:val="22"/>
          <w:szCs w:val="22"/>
          <w:highlight w:val="yellow"/>
        </w:rPr>
      </w:pPr>
      <w:r w:rsidRPr="00E93648">
        <w:rPr>
          <w:i/>
          <w:color w:val="000000"/>
          <w:sz w:val="22"/>
          <w:szCs w:val="22"/>
          <w:highlight w:val="yellow"/>
        </w:rPr>
        <w:t>doplní uchazeč</w:t>
      </w:r>
    </w:p>
    <w:p w14:paraId="79C83755" w14:textId="4730CD68" w:rsidR="00402180" w:rsidRPr="00BB0C0B" w:rsidRDefault="002E4874">
      <w:pPr>
        <w:numPr>
          <w:ilvl w:val="0"/>
          <w:numId w:val="5"/>
        </w:numPr>
        <w:jc w:val="both"/>
        <w:rPr>
          <w:color w:val="000000"/>
          <w:sz w:val="22"/>
          <w:szCs w:val="22"/>
        </w:rPr>
      </w:pPr>
      <w:r>
        <w:rPr>
          <w:color w:val="000000"/>
          <w:sz w:val="22"/>
          <w:szCs w:val="22"/>
        </w:rPr>
        <w:t>Tato smlouva se uzavírá na dobu určitou</w:t>
      </w:r>
      <w:r w:rsidR="00F42E2F">
        <w:rPr>
          <w:color w:val="000000"/>
          <w:sz w:val="22"/>
          <w:szCs w:val="22"/>
        </w:rPr>
        <w:t xml:space="preserve"> </w:t>
      </w:r>
      <w:r w:rsidR="00B15407">
        <w:rPr>
          <w:color w:val="000000"/>
          <w:sz w:val="22"/>
          <w:szCs w:val="22"/>
        </w:rPr>
        <w:t>12 měsíců</w:t>
      </w:r>
      <w:r w:rsidR="00514FE3">
        <w:rPr>
          <w:color w:val="000000"/>
          <w:sz w:val="22"/>
          <w:szCs w:val="22"/>
        </w:rPr>
        <w:t xml:space="preserve"> </w:t>
      </w:r>
      <w:r w:rsidR="00402180" w:rsidRPr="00BB0C0B">
        <w:rPr>
          <w:color w:val="000000"/>
          <w:sz w:val="22"/>
          <w:szCs w:val="22"/>
        </w:rPr>
        <w:t>a může být vypovězen</w:t>
      </w:r>
      <w:r w:rsidR="002A4478" w:rsidRPr="00BB0C0B">
        <w:rPr>
          <w:color w:val="000000"/>
          <w:sz w:val="22"/>
          <w:szCs w:val="22"/>
        </w:rPr>
        <w:t xml:space="preserve">a jednostranně </w:t>
      </w:r>
      <w:r w:rsidR="00402180" w:rsidRPr="00BB0C0B">
        <w:rPr>
          <w:color w:val="000000"/>
          <w:sz w:val="22"/>
          <w:szCs w:val="22"/>
        </w:rPr>
        <w:t xml:space="preserve">s </w:t>
      </w:r>
      <w:r w:rsidR="00DB02AB" w:rsidRPr="00BB0C0B">
        <w:rPr>
          <w:color w:val="000000"/>
          <w:sz w:val="22"/>
          <w:szCs w:val="22"/>
        </w:rPr>
        <w:t>1měsíční</w:t>
      </w:r>
      <w:r w:rsidR="00402180" w:rsidRPr="00BB0C0B">
        <w:rPr>
          <w:color w:val="000000"/>
          <w:sz w:val="22"/>
          <w:szCs w:val="22"/>
        </w:rPr>
        <w:t xml:space="preserve"> výpovědní lhůtou. Výpovědní lhůta počíná první den v měsíci, následujícím po měsíci, ve kterém byla výpověď doručena. Smlouvu lze měnit na základě souhlasu obou smluvních stran formou jejich písemných dodatků a změn.</w:t>
      </w:r>
    </w:p>
    <w:p w14:paraId="10FFA640" w14:textId="77777777" w:rsidR="00402180" w:rsidRPr="00BB0C0B" w:rsidRDefault="00402180">
      <w:pPr>
        <w:ind w:left="360"/>
        <w:jc w:val="both"/>
        <w:rPr>
          <w:color w:val="000000"/>
          <w:sz w:val="22"/>
          <w:szCs w:val="22"/>
        </w:rPr>
      </w:pPr>
    </w:p>
    <w:p w14:paraId="3A99AE28" w14:textId="77777777" w:rsidR="00402180" w:rsidRPr="00BB0C0B" w:rsidRDefault="00402180">
      <w:pPr>
        <w:numPr>
          <w:ilvl w:val="0"/>
          <w:numId w:val="5"/>
        </w:numPr>
        <w:jc w:val="both"/>
        <w:rPr>
          <w:color w:val="000000"/>
          <w:sz w:val="22"/>
          <w:szCs w:val="22"/>
        </w:rPr>
      </w:pPr>
      <w:r w:rsidRPr="00BB0C0B">
        <w:rPr>
          <w:color w:val="000000"/>
          <w:sz w:val="22"/>
          <w:szCs w:val="22"/>
        </w:rPr>
        <w:t>Smluvní strany souhlasí s poskytnutím informací o smlouvě v rozsahu zákona o svobodném přístupu k informacím.</w:t>
      </w:r>
    </w:p>
    <w:p w14:paraId="34BB0442" w14:textId="77777777" w:rsidR="00AA3F2D" w:rsidRPr="00BB0C0B" w:rsidRDefault="00AA3F2D" w:rsidP="00AA3F2D">
      <w:pPr>
        <w:pStyle w:val="Odstavecseseznamem"/>
        <w:rPr>
          <w:color w:val="000000"/>
          <w:sz w:val="22"/>
          <w:szCs w:val="22"/>
        </w:rPr>
      </w:pPr>
    </w:p>
    <w:p w14:paraId="059F15A5" w14:textId="77777777" w:rsidR="00AA3F2D" w:rsidRPr="00BB0C0B" w:rsidRDefault="00AA3F2D">
      <w:pPr>
        <w:numPr>
          <w:ilvl w:val="0"/>
          <w:numId w:val="5"/>
        </w:numPr>
        <w:jc w:val="both"/>
        <w:rPr>
          <w:color w:val="000000"/>
          <w:sz w:val="22"/>
          <w:szCs w:val="22"/>
        </w:rPr>
      </w:pPr>
      <w:r w:rsidRPr="00BB0C0B">
        <w:rPr>
          <w:sz w:val="22"/>
          <w:szCs w:val="22"/>
        </w:rPr>
        <w:t xml:space="preserve">Zhotovitel prohlašuje, že byl seznámen se skutečností, že tato smlouva a s ní spojené dokumenty budou zveřejněny na adrese </w:t>
      </w:r>
      <w:hyperlink r:id="rId8" w:history="1">
        <w:r w:rsidRPr="00BB0C0B">
          <w:rPr>
            <w:rStyle w:val="Hypertextovodkaz"/>
            <w:color w:val="auto"/>
            <w:sz w:val="22"/>
            <w:szCs w:val="22"/>
            <w:u w:val="none"/>
          </w:rPr>
          <w:t>https://zakazky.krajbezkorupce.cz</w:t>
        </w:r>
      </w:hyperlink>
      <w:r w:rsidRPr="00BB0C0B">
        <w:rPr>
          <w:sz w:val="22"/>
          <w:szCs w:val="22"/>
        </w:rPr>
        <w:t>, s čímž výslovně souhlasí.</w:t>
      </w:r>
    </w:p>
    <w:p w14:paraId="430E2139" w14:textId="77777777" w:rsidR="007065B5" w:rsidRPr="00BB0C0B" w:rsidRDefault="007065B5" w:rsidP="007065B5">
      <w:pPr>
        <w:pStyle w:val="Odstavecseseznamem"/>
        <w:numPr>
          <w:ilvl w:val="0"/>
          <w:numId w:val="5"/>
        </w:numPr>
        <w:spacing w:before="120"/>
        <w:jc w:val="both"/>
        <w:rPr>
          <w:color w:val="000000"/>
          <w:sz w:val="22"/>
          <w:szCs w:val="22"/>
        </w:rPr>
      </w:pPr>
      <w:r w:rsidRPr="00BB0C0B">
        <w:rPr>
          <w:sz w:val="22"/>
          <w:szCs w:val="22"/>
        </w:rPr>
        <w:t xml:space="preserve">Tato smlouva bude uveřejněna prostřednictvím registru smluv postupem dle zákona č. 340/2015 Sb., o zvláštních podmínkách účinnosti některých smluv, uveřejňování těchto smluv a o registru smluv (zákon o registru smluv), v platném znění. Smluvní strany se dohodly, že uveřejnění v registru smluv provede </w:t>
      </w:r>
      <w:r w:rsidR="00AA2EB9" w:rsidRPr="00BB0C0B">
        <w:rPr>
          <w:sz w:val="22"/>
          <w:szCs w:val="22"/>
        </w:rPr>
        <w:t>objednatel</w:t>
      </w:r>
      <w:r w:rsidRPr="00BB0C0B">
        <w:rPr>
          <w:sz w:val="22"/>
          <w:szCs w:val="22"/>
        </w:rPr>
        <w:t xml:space="preserve">. </w:t>
      </w:r>
    </w:p>
    <w:p w14:paraId="101D7016" w14:textId="77777777" w:rsidR="007065B5" w:rsidRPr="00BB0C0B" w:rsidRDefault="007065B5" w:rsidP="007065B5">
      <w:pPr>
        <w:pStyle w:val="Odstavecseseznamem"/>
        <w:numPr>
          <w:ilvl w:val="0"/>
          <w:numId w:val="5"/>
        </w:numPr>
        <w:spacing w:before="120"/>
        <w:jc w:val="both"/>
        <w:rPr>
          <w:sz w:val="22"/>
          <w:szCs w:val="22"/>
        </w:rPr>
      </w:pPr>
      <w:r w:rsidRPr="00BB0C0B">
        <w:rPr>
          <w:sz w:val="22"/>
          <w:szCs w:val="22"/>
        </w:rPr>
        <w:t xml:space="preserve">Zhotovitel prohlašuje, že smlouva neobsahuje obchodní tajemství. V případě, že by smlouva obsahovala obchodní tajemství, je toto obchodní tajemství prodávajícím ve smlouvě zřetelně </w:t>
      </w:r>
      <w:r w:rsidRPr="00BB0C0B">
        <w:rPr>
          <w:sz w:val="22"/>
          <w:szCs w:val="22"/>
        </w:rPr>
        <w:lastRenderedPageBreak/>
        <w:t>označeno a prodávající odpovídá za to, že obchodní tajemství naplňuje všechny náležitosti dle občanského zákoníku v platném znění.</w:t>
      </w:r>
    </w:p>
    <w:p w14:paraId="5461B071" w14:textId="77777777" w:rsidR="00402180" w:rsidRPr="00BB0C0B" w:rsidRDefault="00402180">
      <w:pPr>
        <w:jc w:val="both"/>
        <w:rPr>
          <w:color w:val="000000"/>
          <w:sz w:val="22"/>
          <w:szCs w:val="22"/>
        </w:rPr>
      </w:pPr>
      <w:r w:rsidRPr="00BB0C0B">
        <w:rPr>
          <w:color w:val="000000"/>
          <w:sz w:val="22"/>
          <w:szCs w:val="22"/>
        </w:rPr>
        <w:t xml:space="preserve"> </w:t>
      </w:r>
    </w:p>
    <w:p w14:paraId="42BABE96" w14:textId="77777777" w:rsidR="00402180" w:rsidRPr="00BB0C0B" w:rsidRDefault="004A34B7">
      <w:pPr>
        <w:numPr>
          <w:ilvl w:val="0"/>
          <w:numId w:val="5"/>
        </w:numPr>
        <w:jc w:val="both"/>
        <w:rPr>
          <w:color w:val="000000"/>
          <w:sz w:val="22"/>
          <w:szCs w:val="22"/>
        </w:rPr>
      </w:pPr>
      <w:r>
        <w:rPr>
          <w:color w:val="000000"/>
          <w:sz w:val="22"/>
          <w:szCs w:val="22"/>
        </w:rPr>
        <w:t xml:space="preserve">Veškeré změny či dodatky k této smlouvě vyžadují písemnou formu. </w:t>
      </w:r>
      <w:r w:rsidR="00402180" w:rsidRPr="00BB0C0B">
        <w:rPr>
          <w:color w:val="000000"/>
          <w:sz w:val="22"/>
          <w:szCs w:val="22"/>
        </w:rPr>
        <w:t>Smlouva se vyhotovuje ve dvou výtiscích, z nichž každá smluvní strana obdrží po jednom. Nedílnou součástí smlouvy je její příloha – ceník prací.</w:t>
      </w:r>
    </w:p>
    <w:p w14:paraId="112E4AAD" w14:textId="77777777" w:rsidR="00402180" w:rsidRPr="00BB0C0B" w:rsidRDefault="00402180">
      <w:pPr>
        <w:pStyle w:val="Odstavecseseznamem"/>
        <w:rPr>
          <w:color w:val="000000"/>
          <w:sz w:val="22"/>
          <w:szCs w:val="22"/>
        </w:rPr>
      </w:pPr>
    </w:p>
    <w:p w14:paraId="37F37B95" w14:textId="77777777" w:rsidR="00402180" w:rsidRPr="00BB0C0B" w:rsidRDefault="00402180">
      <w:pPr>
        <w:numPr>
          <w:ilvl w:val="0"/>
          <w:numId w:val="5"/>
        </w:numPr>
        <w:jc w:val="both"/>
        <w:rPr>
          <w:color w:val="000000"/>
          <w:sz w:val="22"/>
          <w:szCs w:val="22"/>
        </w:rPr>
      </w:pPr>
      <w:r w:rsidRPr="00BB0C0B">
        <w:rPr>
          <w:color w:val="000000"/>
          <w:sz w:val="22"/>
          <w:szCs w:val="22"/>
        </w:rPr>
        <w:t xml:space="preserve">Smluvní strany potvrzují, že došlo ke shodě na obsahu této smlouvy a na důkaz toho připojují svůj podpis. </w:t>
      </w:r>
    </w:p>
    <w:p w14:paraId="12D8C777" w14:textId="77777777" w:rsidR="00040763" w:rsidRPr="00BB0C0B" w:rsidRDefault="00040763" w:rsidP="00040763">
      <w:pPr>
        <w:ind w:left="360"/>
        <w:jc w:val="both"/>
        <w:rPr>
          <w:color w:val="000000"/>
          <w:sz w:val="22"/>
          <w:szCs w:val="22"/>
        </w:rPr>
      </w:pPr>
    </w:p>
    <w:p w14:paraId="2168ECE2" w14:textId="77777777" w:rsidR="00040763" w:rsidRPr="00BB0C0B" w:rsidRDefault="00040763" w:rsidP="00040763">
      <w:pPr>
        <w:pStyle w:val="Odstavecseseznamem"/>
        <w:numPr>
          <w:ilvl w:val="0"/>
          <w:numId w:val="5"/>
        </w:numPr>
        <w:spacing w:before="120"/>
        <w:jc w:val="both"/>
        <w:rPr>
          <w:sz w:val="22"/>
          <w:szCs w:val="22"/>
        </w:rPr>
      </w:pPr>
      <w:r w:rsidRPr="00BB0C0B">
        <w:rPr>
          <w:sz w:val="22"/>
          <w:szCs w:val="22"/>
        </w:rPr>
        <w:t xml:space="preserve">Tato smlouva nabývá </w:t>
      </w:r>
      <w:r w:rsidR="006539C3" w:rsidRPr="00BB0C0B">
        <w:rPr>
          <w:sz w:val="22"/>
          <w:szCs w:val="22"/>
        </w:rPr>
        <w:t>platnosti dnem podpisu oběma smluvními stranami a účinnosti dnem uveřejnění v Informačním systému registru smluv postupem dle zákona č. 340/2015 Sb., v platném znění</w:t>
      </w:r>
      <w:r w:rsidRPr="00BB0C0B">
        <w:rPr>
          <w:sz w:val="22"/>
          <w:szCs w:val="22"/>
        </w:rPr>
        <w:t>.</w:t>
      </w:r>
    </w:p>
    <w:p w14:paraId="51546CF9" w14:textId="77777777" w:rsidR="00040763" w:rsidRPr="00BB0C0B" w:rsidRDefault="00040763" w:rsidP="00040763">
      <w:pPr>
        <w:ind w:left="360"/>
        <w:jc w:val="both"/>
        <w:rPr>
          <w:color w:val="000000"/>
          <w:sz w:val="22"/>
          <w:szCs w:val="22"/>
        </w:rPr>
      </w:pPr>
    </w:p>
    <w:p w14:paraId="2EE56240" w14:textId="77777777" w:rsidR="00402180" w:rsidRPr="00BB0C0B" w:rsidRDefault="00402180">
      <w:pPr>
        <w:jc w:val="both"/>
        <w:rPr>
          <w:color w:val="000000"/>
          <w:sz w:val="22"/>
          <w:szCs w:val="22"/>
        </w:rPr>
      </w:pPr>
    </w:p>
    <w:p w14:paraId="30F70A44" w14:textId="77777777" w:rsidR="00C422A6" w:rsidRPr="00BB0C0B" w:rsidRDefault="00C422A6">
      <w:pPr>
        <w:jc w:val="both"/>
        <w:rPr>
          <w:color w:val="000000"/>
          <w:sz w:val="22"/>
          <w:szCs w:val="22"/>
        </w:rPr>
      </w:pPr>
    </w:p>
    <w:p w14:paraId="1051A474" w14:textId="02BD33EA" w:rsidR="00402180" w:rsidRPr="00BB0C0B" w:rsidRDefault="00402180">
      <w:pPr>
        <w:jc w:val="both"/>
        <w:rPr>
          <w:color w:val="000000"/>
          <w:sz w:val="22"/>
          <w:szCs w:val="22"/>
        </w:rPr>
      </w:pPr>
      <w:r w:rsidRPr="00BB0C0B">
        <w:rPr>
          <w:color w:val="000000"/>
          <w:sz w:val="22"/>
          <w:szCs w:val="22"/>
        </w:rPr>
        <w:t>V</w:t>
      </w:r>
      <w:r w:rsidR="0093182B">
        <w:rPr>
          <w:color w:val="000000"/>
          <w:sz w:val="22"/>
          <w:szCs w:val="22"/>
        </w:rPr>
        <w:t> </w:t>
      </w:r>
      <w:r w:rsidRPr="00BB0C0B">
        <w:rPr>
          <w:color w:val="000000"/>
          <w:sz w:val="22"/>
          <w:szCs w:val="22"/>
        </w:rPr>
        <w:t>Kyjově</w:t>
      </w:r>
      <w:r w:rsidR="0093182B">
        <w:rPr>
          <w:color w:val="000000"/>
          <w:sz w:val="22"/>
          <w:szCs w:val="22"/>
        </w:rPr>
        <w:t>,</w:t>
      </w:r>
      <w:r w:rsidRPr="00BB0C0B">
        <w:rPr>
          <w:color w:val="000000"/>
          <w:sz w:val="22"/>
          <w:szCs w:val="22"/>
        </w:rPr>
        <w:t xml:space="preserve"> </w:t>
      </w:r>
      <w:r w:rsidR="00234F94" w:rsidRPr="00BB0C0B">
        <w:rPr>
          <w:color w:val="000000"/>
          <w:sz w:val="22"/>
          <w:szCs w:val="22"/>
        </w:rPr>
        <w:t>dn</w:t>
      </w:r>
      <w:r w:rsidR="00234F94">
        <w:rPr>
          <w:color w:val="000000"/>
          <w:sz w:val="22"/>
          <w:szCs w:val="22"/>
        </w:rPr>
        <w:t>e;</w:t>
      </w:r>
      <w:r w:rsidRPr="00BB0C0B">
        <w:rPr>
          <w:color w:val="000000"/>
          <w:sz w:val="22"/>
          <w:szCs w:val="22"/>
        </w:rPr>
        <w:t xml:space="preserve">               </w:t>
      </w:r>
      <w:r w:rsidRPr="00BB0C0B">
        <w:rPr>
          <w:color w:val="000000"/>
          <w:sz w:val="22"/>
          <w:szCs w:val="22"/>
        </w:rPr>
        <w:tab/>
      </w:r>
      <w:r w:rsidRPr="00BB0C0B">
        <w:rPr>
          <w:color w:val="000000"/>
          <w:sz w:val="22"/>
          <w:szCs w:val="22"/>
        </w:rPr>
        <w:tab/>
      </w:r>
      <w:r w:rsidR="00611877" w:rsidRPr="00BB0C0B">
        <w:rPr>
          <w:color w:val="000000"/>
          <w:sz w:val="22"/>
          <w:szCs w:val="22"/>
        </w:rPr>
        <w:tab/>
      </w:r>
      <w:r w:rsidRPr="00BB0C0B">
        <w:rPr>
          <w:color w:val="000000"/>
          <w:sz w:val="22"/>
          <w:szCs w:val="22"/>
        </w:rPr>
        <w:t xml:space="preserve"> V </w:t>
      </w:r>
      <w:r w:rsidR="006E4E69" w:rsidRPr="00E93648">
        <w:rPr>
          <w:i/>
          <w:color w:val="000000"/>
          <w:sz w:val="22"/>
          <w:szCs w:val="22"/>
          <w:highlight w:val="yellow"/>
        </w:rPr>
        <w:t>doplní uchazeč</w:t>
      </w:r>
      <w:r w:rsidR="000424CD" w:rsidRPr="00BB0C0B">
        <w:rPr>
          <w:color w:val="000000"/>
          <w:sz w:val="22"/>
          <w:szCs w:val="22"/>
        </w:rPr>
        <w:t xml:space="preserve"> </w:t>
      </w:r>
      <w:r w:rsidRPr="00BB0C0B">
        <w:rPr>
          <w:color w:val="000000"/>
          <w:sz w:val="22"/>
          <w:szCs w:val="22"/>
        </w:rPr>
        <w:t xml:space="preserve">dne </w:t>
      </w:r>
    </w:p>
    <w:p w14:paraId="271EB023" w14:textId="77777777" w:rsidR="00402180" w:rsidRPr="00BB0C0B" w:rsidRDefault="00402180">
      <w:pPr>
        <w:jc w:val="both"/>
        <w:rPr>
          <w:color w:val="000000"/>
          <w:sz w:val="22"/>
          <w:szCs w:val="22"/>
        </w:rPr>
      </w:pPr>
    </w:p>
    <w:p w14:paraId="5F57F8D1" w14:textId="77777777" w:rsidR="00402180" w:rsidRPr="00BB0C0B" w:rsidRDefault="00402180">
      <w:pPr>
        <w:jc w:val="both"/>
        <w:rPr>
          <w:color w:val="000000"/>
          <w:sz w:val="22"/>
          <w:szCs w:val="22"/>
        </w:rPr>
      </w:pPr>
    </w:p>
    <w:p w14:paraId="4CF15C6A" w14:textId="77777777" w:rsidR="002A4478" w:rsidRPr="00BB0C0B" w:rsidRDefault="002A4478">
      <w:pPr>
        <w:jc w:val="both"/>
        <w:rPr>
          <w:color w:val="000000"/>
          <w:sz w:val="22"/>
          <w:szCs w:val="22"/>
        </w:rPr>
      </w:pPr>
    </w:p>
    <w:p w14:paraId="62733D53" w14:textId="77777777" w:rsidR="002A4478" w:rsidRPr="00BB0C0B" w:rsidRDefault="002A4478">
      <w:pPr>
        <w:jc w:val="both"/>
        <w:rPr>
          <w:color w:val="000000"/>
          <w:sz w:val="22"/>
          <w:szCs w:val="22"/>
        </w:rPr>
      </w:pPr>
    </w:p>
    <w:p w14:paraId="7A048BCA" w14:textId="77777777" w:rsidR="002A4478" w:rsidRPr="00BB0C0B" w:rsidRDefault="002A4478">
      <w:pPr>
        <w:jc w:val="both"/>
        <w:rPr>
          <w:color w:val="000000"/>
          <w:sz w:val="22"/>
          <w:szCs w:val="22"/>
        </w:rPr>
      </w:pPr>
    </w:p>
    <w:p w14:paraId="1B73C124" w14:textId="77777777" w:rsidR="00402180" w:rsidRPr="00BB0C0B" w:rsidRDefault="00402180">
      <w:pPr>
        <w:jc w:val="both"/>
        <w:rPr>
          <w:color w:val="000000"/>
          <w:sz w:val="22"/>
          <w:szCs w:val="22"/>
        </w:rPr>
      </w:pPr>
      <w:r w:rsidRPr="00BB0C0B">
        <w:rPr>
          <w:color w:val="000000"/>
          <w:sz w:val="22"/>
          <w:szCs w:val="22"/>
        </w:rPr>
        <w:t>................................................................</w:t>
      </w:r>
      <w:r w:rsidRPr="00BB0C0B">
        <w:rPr>
          <w:color w:val="000000"/>
          <w:sz w:val="22"/>
          <w:szCs w:val="22"/>
        </w:rPr>
        <w:tab/>
      </w:r>
      <w:r w:rsidRPr="00BB0C0B">
        <w:rPr>
          <w:color w:val="000000"/>
          <w:sz w:val="22"/>
          <w:szCs w:val="22"/>
        </w:rPr>
        <w:tab/>
        <w:t>.........................................................</w:t>
      </w:r>
    </w:p>
    <w:p w14:paraId="42C54630" w14:textId="1FA02BAE" w:rsidR="00402180" w:rsidRPr="00BB0C0B" w:rsidRDefault="00A67B9B">
      <w:pPr>
        <w:jc w:val="both"/>
        <w:rPr>
          <w:sz w:val="22"/>
          <w:szCs w:val="22"/>
        </w:rPr>
      </w:pPr>
      <w:r>
        <w:rPr>
          <w:color w:val="000000"/>
          <w:sz w:val="22"/>
          <w:szCs w:val="22"/>
        </w:rPr>
        <w:t>MUDr. Jiří Vyhnal</w:t>
      </w:r>
      <w:r w:rsidR="00402180" w:rsidRPr="00BB0C0B">
        <w:rPr>
          <w:color w:val="000000"/>
          <w:sz w:val="22"/>
          <w:szCs w:val="22"/>
        </w:rPr>
        <w:tab/>
      </w:r>
      <w:r w:rsidR="00402180" w:rsidRPr="00BB0C0B">
        <w:rPr>
          <w:color w:val="000000"/>
          <w:sz w:val="22"/>
          <w:szCs w:val="22"/>
        </w:rPr>
        <w:tab/>
      </w:r>
      <w:r w:rsidR="00402180" w:rsidRPr="00BB0C0B">
        <w:rPr>
          <w:color w:val="000000"/>
          <w:sz w:val="22"/>
          <w:szCs w:val="22"/>
        </w:rPr>
        <w:tab/>
      </w:r>
    </w:p>
    <w:p w14:paraId="25227D8D" w14:textId="77777777" w:rsidR="00402180" w:rsidRPr="00BB0C0B" w:rsidRDefault="00C422A6">
      <w:pPr>
        <w:rPr>
          <w:sz w:val="22"/>
          <w:szCs w:val="22"/>
        </w:rPr>
      </w:pPr>
      <w:r w:rsidRPr="00BB0C0B">
        <w:rPr>
          <w:sz w:val="22"/>
          <w:szCs w:val="22"/>
        </w:rPr>
        <w:t>ř</w:t>
      </w:r>
      <w:r w:rsidR="00402180" w:rsidRPr="00BB0C0B">
        <w:rPr>
          <w:sz w:val="22"/>
          <w:szCs w:val="22"/>
        </w:rPr>
        <w:t>editel</w:t>
      </w:r>
      <w:r w:rsidRPr="00BB0C0B">
        <w:rPr>
          <w:sz w:val="22"/>
          <w:szCs w:val="22"/>
        </w:rPr>
        <w:tab/>
      </w:r>
      <w:r w:rsidRPr="00BB0C0B">
        <w:rPr>
          <w:sz w:val="22"/>
          <w:szCs w:val="22"/>
        </w:rPr>
        <w:tab/>
      </w:r>
      <w:r w:rsidRPr="00BB0C0B">
        <w:rPr>
          <w:sz w:val="22"/>
          <w:szCs w:val="22"/>
        </w:rPr>
        <w:tab/>
      </w:r>
      <w:r w:rsidRPr="00BB0C0B">
        <w:rPr>
          <w:sz w:val="22"/>
          <w:szCs w:val="22"/>
        </w:rPr>
        <w:tab/>
      </w:r>
      <w:r w:rsidRPr="00BB0C0B">
        <w:rPr>
          <w:sz w:val="22"/>
          <w:szCs w:val="22"/>
        </w:rPr>
        <w:tab/>
      </w:r>
      <w:r w:rsidRPr="00BB0C0B">
        <w:rPr>
          <w:sz w:val="22"/>
          <w:szCs w:val="22"/>
        </w:rPr>
        <w:tab/>
      </w:r>
    </w:p>
    <w:p w14:paraId="37374318" w14:textId="77777777" w:rsidR="00402180" w:rsidRPr="00BB0C0B" w:rsidRDefault="00402180">
      <w:pPr>
        <w:rPr>
          <w:sz w:val="22"/>
          <w:szCs w:val="22"/>
        </w:rPr>
      </w:pPr>
    </w:p>
    <w:p w14:paraId="5E15C463" w14:textId="77777777" w:rsidR="002A4478" w:rsidRPr="00BB0C0B" w:rsidRDefault="002A4478">
      <w:pPr>
        <w:rPr>
          <w:b/>
          <w:sz w:val="22"/>
          <w:szCs w:val="22"/>
        </w:rPr>
      </w:pPr>
    </w:p>
    <w:p w14:paraId="041BED8C" w14:textId="77777777" w:rsidR="002A4478" w:rsidRPr="00BB0C0B" w:rsidRDefault="002A4478">
      <w:pPr>
        <w:rPr>
          <w:b/>
          <w:sz w:val="22"/>
          <w:szCs w:val="22"/>
        </w:rPr>
      </w:pPr>
    </w:p>
    <w:p w14:paraId="3E74D6B2" w14:textId="77777777" w:rsidR="002A4478" w:rsidRPr="00BB0C0B" w:rsidRDefault="002A4478">
      <w:pPr>
        <w:rPr>
          <w:b/>
          <w:sz w:val="22"/>
          <w:szCs w:val="22"/>
        </w:rPr>
      </w:pPr>
    </w:p>
    <w:p w14:paraId="235D4568" w14:textId="77777777" w:rsidR="002A4478" w:rsidRPr="00BB0C0B" w:rsidRDefault="002A4478">
      <w:pPr>
        <w:suppressAutoHyphens w:val="0"/>
        <w:rPr>
          <w:b/>
          <w:sz w:val="22"/>
          <w:szCs w:val="22"/>
        </w:rPr>
      </w:pPr>
      <w:r w:rsidRPr="00BB0C0B">
        <w:rPr>
          <w:b/>
          <w:sz w:val="22"/>
          <w:szCs w:val="22"/>
        </w:rPr>
        <w:br w:type="page"/>
      </w:r>
    </w:p>
    <w:p w14:paraId="4C3C58FC" w14:textId="77777777" w:rsidR="00402180" w:rsidRPr="00BB0C0B" w:rsidRDefault="00402180">
      <w:pPr>
        <w:rPr>
          <w:b/>
          <w:sz w:val="22"/>
          <w:szCs w:val="22"/>
        </w:rPr>
      </w:pPr>
      <w:r w:rsidRPr="00BB0C0B">
        <w:rPr>
          <w:b/>
          <w:sz w:val="22"/>
          <w:szCs w:val="22"/>
        </w:rPr>
        <w:lastRenderedPageBreak/>
        <w:t>Příloha č. 1</w:t>
      </w:r>
      <w:r w:rsidR="005E6ADF">
        <w:rPr>
          <w:b/>
          <w:sz w:val="22"/>
          <w:szCs w:val="22"/>
        </w:rPr>
        <w:tab/>
      </w:r>
      <w:r w:rsidR="005E6ADF">
        <w:rPr>
          <w:b/>
          <w:sz w:val="22"/>
          <w:szCs w:val="22"/>
        </w:rPr>
        <w:tab/>
      </w:r>
      <w:r w:rsidR="005E6ADF">
        <w:rPr>
          <w:b/>
          <w:sz w:val="22"/>
          <w:szCs w:val="22"/>
        </w:rPr>
        <w:tab/>
      </w:r>
      <w:r w:rsidR="005E6ADF">
        <w:rPr>
          <w:b/>
          <w:sz w:val="22"/>
          <w:szCs w:val="22"/>
        </w:rPr>
        <w:tab/>
      </w:r>
      <w:r w:rsidR="005E6ADF">
        <w:rPr>
          <w:b/>
          <w:sz w:val="22"/>
          <w:szCs w:val="22"/>
        </w:rPr>
        <w:tab/>
        <w:t>Ceník prací</w:t>
      </w:r>
    </w:p>
    <w:p w14:paraId="422E89D9" w14:textId="77777777" w:rsidR="00A9618A" w:rsidRDefault="00A9618A" w:rsidP="00C422A6">
      <w:pPr>
        <w:jc w:val="both"/>
        <w:rPr>
          <w:color w:val="000000"/>
          <w:sz w:val="22"/>
          <w:szCs w:val="22"/>
        </w:rPr>
      </w:pPr>
    </w:p>
    <w:tbl>
      <w:tblPr>
        <w:tblW w:w="9796" w:type="dxa"/>
        <w:tblInd w:w="55" w:type="dxa"/>
        <w:tblCellMar>
          <w:left w:w="70" w:type="dxa"/>
          <w:right w:w="70" w:type="dxa"/>
        </w:tblCellMar>
        <w:tblLook w:val="04A0" w:firstRow="1" w:lastRow="0" w:firstColumn="1" w:lastColumn="0" w:noHBand="0" w:noVBand="1"/>
      </w:tblPr>
      <w:tblGrid>
        <w:gridCol w:w="7386"/>
        <w:gridCol w:w="851"/>
        <w:gridCol w:w="1559"/>
      </w:tblGrid>
      <w:tr w:rsidR="005F198D" w:rsidRPr="005F198D" w14:paraId="0F958AB3" w14:textId="77777777" w:rsidTr="005F198D">
        <w:trPr>
          <w:trHeight w:val="615"/>
        </w:trPr>
        <w:tc>
          <w:tcPr>
            <w:tcW w:w="7386"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14:paraId="0E6B1C8E" w14:textId="77777777" w:rsidR="005F198D" w:rsidRPr="005F198D" w:rsidRDefault="005F198D" w:rsidP="005F198D">
            <w:pPr>
              <w:suppressAutoHyphens w:val="0"/>
              <w:rPr>
                <w:rFonts w:ascii="Calibri" w:hAnsi="Calibri"/>
                <w:b/>
                <w:bCs/>
                <w:color w:val="000000"/>
                <w:sz w:val="22"/>
                <w:szCs w:val="22"/>
                <w:lang w:eastAsia="cs-CZ"/>
              </w:rPr>
            </w:pPr>
            <w:r w:rsidRPr="005F198D">
              <w:rPr>
                <w:rFonts w:ascii="Calibri" w:hAnsi="Calibri"/>
                <w:b/>
                <w:bCs/>
                <w:color w:val="000000"/>
                <w:sz w:val="22"/>
                <w:szCs w:val="22"/>
                <w:lang w:eastAsia="cs-CZ"/>
              </w:rPr>
              <w:t>Položka</w:t>
            </w:r>
          </w:p>
        </w:tc>
        <w:tc>
          <w:tcPr>
            <w:tcW w:w="851" w:type="dxa"/>
            <w:tcBorders>
              <w:top w:val="single" w:sz="4" w:space="0" w:color="auto"/>
              <w:left w:val="nil"/>
              <w:bottom w:val="double" w:sz="6" w:space="0" w:color="auto"/>
              <w:right w:val="single" w:sz="4" w:space="0" w:color="auto"/>
            </w:tcBorders>
            <w:shd w:val="clear" w:color="auto" w:fill="auto"/>
            <w:noWrap/>
            <w:vAlign w:val="bottom"/>
            <w:hideMark/>
          </w:tcPr>
          <w:p w14:paraId="3E333B71" w14:textId="77777777" w:rsidR="005F198D" w:rsidRPr="005F198D" w:rsidRDefault="005F198D" w:rsidP="005F198D">
            <w:pPr>
              <w:suppressAutoHyphens w:val="0"/>
              <w:jc w:val="center"/>
              <w:rPr>
                <w:rFonts w:ascii="Calibri" w:hAnsi="Calibri"/>
                <w:b/>
                <w:bCs/>
                <w:color w:val="000000"/>
                <w:sz w:val="22"/>
                <w:szCs w:val="22"/>
                <w:lang w:eastAsia="cs-CZ"/>
              </w:rPr>
            </w:pPr>
            <w:r w:rsidRPr="005F198D">
              <w:rPr>
                <w:rFonts w:ascii="Calibri" w:hAnsi="Calibri"/>
                <w:b/>
                <w:bCs/>
                <w:color w:val="000000"/>
                <w:sz w:val="22"/>
                <w:szCs w:val="22"/>
                <w:lang w:eastAsia="cs-CZ"/>
              </w:rPr>
              <w:t>MJ</w:t>
            </w:r>
          </w:p>
        </w:tc>
        <w:tc>
          <w:tcPr>
            <w:tcW w:w="1559" w:type="dxa"/>
            <w:tcBorders>
              <w:top w:val="single" w:sz="4" w:space="0" w:color="auto"/>
              <w:left w:val="nil"/>
              <w:bottom w:val="double" w:sz="6" w:space="0" w:color="auto"/>
              <w:right w:val="single" w:sz="4" w:space="0" w:color="auto"/>
            </w:tcBorders>
            <w:shd w:val="clear" w:color="auto" w:fill="auto"/>
            <w:vAlign w:val="bottom"/>
            <w:hideMark/>
          </w:tcPr>
          <w:p w14:paraId="4E7C3F4F" w14:textId="77777777" w:rsidR="005F198D" w:rsidRPr="005F198D" w:rsidRDefault="005F198D" w:rsidP="005F198D">
            <w:pPr>
              <w:suppressAutoHyphens w:val="0"/>
              <w:rPr>
                <w:rFonts w:ascii="Calibri" w:hAnsi="Calibri"/>
                <w:b/>
                <w:bCs/>
                <w:color w:val="000000"/>
                <w:sz w:val="22"/>
                <w:szCs w:val="22"/>
                <w:lang w:eastAsia="cs-CZ"/>
              </w:rPr>
            </w:pPr>
            <w:r w:rsidRPr="005F198D">
              <w:rPr>
                <w:rFonts w:ascii="Calibri" w:hAnsi="Calibri"/>
                <w:b/>
                <w:bCs/>
                <w:color w:val="000000"/>
                <w:sz w:val="22"/>
                <w:szCs w:val="22"/>
                <w:lang w:eastAsia="cs-CZ"/>
              </w:rPr>
              <w:t>Cena za jednotku bez DPH v Kč</w:t>
            </w:r>
          </w:p>
        </w:tc>
      </w:tr>
      <w:tr w:rsidR="005F198D" w:rsidRPr="005F198D" w14:paraId="1FEDE2C5" w14:textId="77777777" w:rsidTr="007606CE">
        <w:trPr>
          <w:trHeight w:val="465"/>
        </w:trPr>
        <w:tc>
          <w:tcPr>
            <w:tcW w:w="7386" w:type="dxa"/>
            <w:tcBorders>
              <w:top w:val="nil"/>
              <w:left w:val="single" w:sz="4" w:space="0" w:color="auto"/>
              <w:bottom w:val="single" w:sz="4" w:space="0" w:color="auto"/>
              <w:right w:val="single" w:sz="4" w:space="0" w:color="auto"/>
            </w:tcBorders>
            <w:shd w:val="clear" w:color="auto" w:fill="auto"/>
            <w:noWrap/>
            <w:vAlign w:val="center"/>
            <w:hideMark/>
          </w:tcPr>
          <w:p w14:paraId="76F6B610" w14:textId="77777777" w:rsidR="005F198D" w:rsidRPr="005F198D" w:rsidRDefault="005F198D" w:rsidP="005F198D">
            <w:pPr>
              <w:suppressAutoHyphens w:val="0"/>
              <w:jc w:val="both"/>
              <w:rPr>
                <w:rFonts w:ascii="Calibri" w:hAnsi="Calibri"/>
                <w:color w:val="000000"/>
                <w:sz w:val="22"/>
                <w:szCs w:val="22"/>
                <w:lang w:eastAsia="cs-CZ"/>
              </w:rPr>
            </w:pPr>
            <w:r w:rsidRPr="005F198D">
              <w:rPr>
                <w:rFonts w:ascii="Calibri" w:hAnsi="Calibri"/>
                <w:color w:val="000000"/>
                <w:sz w:val="22"/>
                <w:szCs w:val="22"/>
                <w:lang w:eastAsia="cs-CZ"/>
              </w:rPr>
              <w:t>Odstranění stávajících podlahových krytin</w:t>
            </w:r>
          </w:p>
        </w:tc>
        <w:tc>
          <w:tcPr>
            <w:tcW w:w="851" w:type="dxa"/>
            <w:tcBorders>
              <w:top w:val="nil"/>
              <w:left w:val="nil"/>
              <w:bottom w:val="single" w:sz="4" w:space="0" w:color="auto"/>
              <w:right w:val="single" w:sz="4" w:space="0" w:color="auto"/>
            </w:tcBorders>
            <w:shd w:val="clear" w:color="auto" w:fill="auto"/>
            <w:noWrap/>
            <w:vAlign w:val="bottom"/>
            <w:hideMark/>
          </w:tcPr>
          <w:p w14:paraId="71B37720" w14:textId="77777777" w:rsidR="005F198D" w:rsidRPr="005F198D" w:rsidRDefault="005F198D" w:rsidP="005F198D">
            <w:pPr>
              <w:suppressAutoHyphens w:val="0"/>
              <w:jc w:val="center"/>
              <w:rPr>
                <w:rFonts w:ascii="Calibri" w:hAnsi="Calibri"/>
                <w:color w:val="000000"/>
                <w:sz w:val="22"/>
                <w:szCs w:val="22"/>
                <w:lang w:eastAsia="cs-CZ"/>
              </w:rPr>
            </w:pPr>
            <w:r w:rsidRPr="005F198D">
              <w:rPr>
                <w:rFonts w:ascii="Calibri" w:hAnsi="Calibri"/>
                <w:color w:val="000000"/>
                <w:sz w:val="22"/>
                <w:szCs w:val="22"/>
                <w:lang w:eastAsia="cs-CZ"/>
              </w:rPr>
              <w:t>m2</w:t>
            </w:r>
          </w:p>
        </w:tc>
        <w:tc>
          <w:tcPr>
            <w:tcW w:w="1559" w:type="dxa"/>
            <w:tcBorders>
              <w:top w:val="nil"/>
              <w:left w:val="nil"/>
              <w:bottom w:val="single" w:sz="4" w:space="0" w:color="auto"/>
              <w:right w:val="single" w:sz="4" w:space="0" w:color="auto"/>
            </w:tcBorders>
            <w:shd w:val="clear" w:color="auto" w:fill="auto"/>
            <w:noWrap/>
            <w:vAlign w:val="bottom"/>
            <w:hideMark/>
          </w:tcPr>
          <w:p w14:paraId="0CEDF573" w14:textId="77777777" w:rsidR="005F198D" w:rsidRPr="005F198D" w:rsidRDefault="005F198D" w:rsidP="005F198D">
            <w:pPr>
              <w:suppressAutoHyphens w:val="0"/>
              <w:jc w:val="center"/>
              <w:rPr>
                <w:rFonts w:ascii="Calibri" w:hAnsi="Calibri"/>
                <w:color w:val="000000"/>
                <w:sz w:val="22"/>
                <w:szCs w:val="22"/>
                <w:lang w:eastAsia="cs-CZ"/>
              </w:rPr>
            </w:pPr>
            <w:r w:rsidRPr="005F198D">
              <w:rPr>
                <w:rFonts w:ascii="Calibri" w:hAnsi="Calibri"/>
                <w:color w:val="000000"/>
                <w:sz w:val="22"/>
                <w:szCs w:val="22"/>
                <w:lang w:eastAsia="cs-CZ"/>
              </w:rPr>
              <w:t> </w:t>
            </w:r>
          </w:p>
        </w:tc>
      </w:tr>
      <w:tr w:rsidR="005F198D" w:rsidRPr="005F198D" w14:paraId="04C82C59" w14:textId="77777777" w:rsidTr="007606CE">
        <w:trPr>
          <w:trHeight w:val="421"/>
        </w:trPr>
        <w:tc>
          <w:tcPr>
            <w:tcW w:w="7386" w:type="dxa"/>
            <w:tcBorders>
              <w:top w:val="nil"/>
              <w:left w:val="single" w:sz="4" w:space="0" w:color="auto"/>
              <w:bottom w:val="single" w:sz="4" w:space="0" w:color="auto"/>
              <w:right w:val="single" w:sz="4" w:space="0" w:color="auto"/>
            </w:tcBorders>
            <w:shd w:val="clear" w:color="auto" w:fill="auto"/>
            <w:noWrap/>
            <w:vAlign w:val="center"/>
            <w:hideMark/>
          </w:tcPr>
          <w:p w14:paraId="04215691" w14:textId="77777777" w:rsidR="005F198D" w:rsidRPr="005F198D" w:rsidRDefault="005F198D" w:rsidP="005F198D">
            <w:pPr>
              <w:suppressAutoHyphens w:val="0"/>
              <w:jc w:val="both"/>
              <w:rPr>
                <w:rFonts w:ascii="Calibri" w:hAnsi="Calibri"/>
                <w:color w:val="000000"/>
                <w:sz w:val="22"/>
                <w:szCs w:val="22"/>
                <w:lang w:eastAsia="cs-CZ"/>
              </w:rPr>
            </w:pPr>
            <w:r w:rsidRPr="005F198D">
              <w:rPr>
                <w:rFonts w:ascii="Calibri" w:hAnsi="Calibri"/>
                <w:color w:val="000000"/>
                <w:sz w:val="22"/>
                <w:szCs w:val="22"/>
                <w:lang w:eastAsia="cs-CZ"/>
              </w:rPr>
              <w:t>Srovnání povrchu</w:t>
            </w:r>
          </w:p>
        </w:tc>
        <w:tc>
          <w:tcPr>
            <w:tcW w:w="851" w:type="dxa"/>
            <w:tcBorders>
              <w:top w:val="nil"/>
              <w:left w:val="nil"/>
              <w:bottom w:val="single" w:sz="4" w:space="0" w:color="auto"/>
              <w:right w:val="single" w:sz="4" w:space="0" w:color="auto"/>
            </w:tcBorders>
            <w:shd w:val="clear" w:color="auto" w:fill="auto"/>
            <w:noWrap/>
            <w:vAlign w:val="bottom"/>
            <w:hideMark/>
          </w:tcPr>
          <w:p w14:paraId="0E02B898" w14:textId="77777777" w:rsidR="005F198D" w:rsidRPr="005F198D" w:rsidRDefault="005F198D" w:rsidP="005F198D">
            <w:pPr>
              <w:suppressAutoHyphens w:val="0"/>
              <w:jc w:val="center"/>
              <w:rPr>
                <w:rFonts w:ascii="Calibri" w:hAnsi="Calibri"/>
                <w:color w:val="000000"/>
                <w:sz w:val="22"/>
                <w:szCs w:val="22"/>
                <w:lang w:eastAsia="cs-CZ"/>
              </w:rPr>
            </w:pPr>
            <w:r w:rsidRPr="005F198D">
              <w:rPr>
                <w:rFonts w:ascii="Calibri" w:hAnsi="Calibri"/>
                <w:color w:val="000000"/>
                <w:sz w:val="22"/>
                <w:szCs w:val="22"/>
                <w:lang w:eastAsia="cs-CZ"/>
              </w:rPr>
              <w:t>m2</w:t>
            </w:r>
          </w:p>
        </w:tc>
        <w:tc>
          <w:tcPr>
            <w:tcW w:w="1559" w:type="dxa"/>
            <w:tcBorders>
              <w:top w:val="nil"/>
              <w:left w:val="nil"/>
              <w:bottom w:val="single" w:sz="4" w:space="0" w:color="auto"/>
              <w:right w:val="single" w:sz="4" w:space="0" w:color="auto"/>
            </w:tcBorders>
            <w:shd w:val="clear" w:color="auto" w:fill="auto"/>
            <w:noWrap/>
            <w:vAlign w:val="bottom"/>
            <w:hideMark/>
          </w:tcPr>
          <w:p w14:paraId="19705060" w14:textId="77777777" w:rsidR="005F198D" w:rsidRPr="005F198D" w:rsidRDefault="005F198D" w:rsidP="005F198D">
            <w:pPr>
              <w:suppressAutoHyphens w:val="0"/>
              <w:jc w:val="center"/>
              <w:rPr>
                <w:rFonts w:ascii="Calibri" w:hAnsi="Calibri"/>
                <w:color w:val="000000"/>
                <w:sz w:val="22"/>
                <w:szCs w:val="22"/>
                <w:lang w:eastAsia="cs-CZ"/>
              </w:rPr>
            </w:pPr>
            <w:r w:rsidRPr="005F198D">
              <w:rPr>
                <w:rFonts w:ascii="Calibri" w:hAnsi="Calibri"/>
                <w:color w:val="000000"/>
                <w:sz w:val="22"/>
                <w:szCs w:val="22"/>
                <w:lang w:eastAsia="cs-CZ"/>
              </w:rPr>
              <w:t> </w:t>
            </w:r>
          </w:p>
        </w:tc>
      </w:tr>
      <w:tr w:rsidR="005F198D" w:rsidRPr="005F198D" w14:paraId="09AD21B3" w14:textId="77777777" w:rsidTr="007606CE">
        <w:trPr>
          <w:trHeight w:val="428"/>
        </w:trPr>
        <w:tc>
          <w:tcPr>
            <w:tcW w:w="7386" w:type="dxa"/>
            <w:tcBorders>
              <w:top w:val="nil"/>
              <w:left w:val="single" w:sz="4" w:space="0" w:color="auto"/>
              <w:bottom w:val="single" w:sz="4" w:space="0" w:color="auto"/>
              <w:right w:val="single" w:sz="4" w:space="0" w:color="auto"/>
            </w:tcBorders>
            <w:shd w:val="clear" w:color="auto" w:fill="auto"/>
            <w:noWrap/>
            <w:vAlign w:val="center"/>
            <w:hideMark/>
          </w:tcPr>
          <w:p w14:paraId="0E5A1206" w14:textId="50507B22" w:rsidR="005F198D" w:rsidRPr="005F198D" w:rsidRDefault="005F198D" w:rsidP="005F198D">
            <w:pPr>
              <w:suppressAutoHyphens w:val="0"/>
              <w:jc w:val="both"/>
              <w:rPr>
                <w:rFonts w:ascii="Calibri" w:hAnsi="Calibri"/>
                <w:color w:val="000000"/>
                <w:sz w:val="22"/>
                <w:szCs w:val="22"/>
                <w:lang w:eastAsia="cs-CZ"/>
              </w:rPr>
            </w:pPr>
            <w:r w:rsidRPr="005F198D">
              <w:rPr>
                <w:rFonts w:ascii="Calibri" w:hAnsi="Calibri"/>
                <w:color w:val="000000"/>
                <w:sz w:val="22"/>
                <w:szCs w:val="22"/>
                <w:lang w:eastAsia="cs-CZ"/>
              </w:rPr>
              <w:t>Stěrkování, nivelace</w:t>
            </w:r>
            <w:r w:rsidR="00234F94">
              <w:rPr>
                <w:rFonts w:ascii="Calibri" w:hAnsi="Calibri"/>
                <w:color w:val="000000"/>
                <w:sz w:val="22"/>
                <w:szCs w:val="22"/>
                <w:lang w:eastAsia="cs-CZ"/>
              </w:rPr>
              <w:t xml:space="preserve"> – min. tl. 5 mm</w:t>
            </w:r>
          </w:p>
        </w:tc>
        <w:tc>
          <w:tcPr>
            <w:tcW w:w="851" w:type="dxa"/>
            <w:tcBorders>
              <w:top w:val="nil"/>
              <w:left w:val="nil"/>
              <w:bottom w:val="single" w:sz="4" w:space="0" w:color="auto"/>
              <w:right w:val="single" w:sz="4" w:space="0" w:color="auto"/>
            </w:tcBorders>
            <w:shd w:val="clear" w:color="auto" w:fill="auto"/>
            <w:noWrap/>
            <w:vAlign w:val="bottom"/>
            <w:hideMark/>
          </w:tcPr>
          <w:p w14:paraId="307232CB" w14:textId="77777777" w:rsidR="005F198D" w:rsidRPr="005F198D" w:rsidRDefault="005F198D" w:rsidP="005F198D">
            <w:pPr>
              <w:suppressAutoHyphens w:val="0"/>
              <w:jc w:val="center"/>
              <w:rPr>
                <w:rFonts w:ascii="Calibri" w:hAnsi="Calibri"/>
                <w:color w:val="000000"/>
                <w:sz w:val="22"/>
                <w:szCs w:val="22"/>
                <w:lang w:eastAsia="cs-CZ"/>
              </w:rPr>
            </w:pPr>
            <w:r w:rsidRPr="005F198D">
              <w:rPr>
                <w:rFonts w:ascii="Calibri" w:hAnsi="Calibri"/>
                <w:color w:val="000000"/>
                <w:sz w:val="22"/>
                <w:szCs w:val="22"/>
                <w:lang w:eastAsia="cs-CZ"/>
              </w:rPr>
              <w:t>m2</w:t>
            </w:r>
          </w:p>
        </w:tc>
        <w:tc>
          <w:tcPr>
            <w:tcW w:w="1559" w:type="dxa"/>
            <w:tcBorders>
              <w:top w:val="nil"/>
              <w:left w:val="nil"/>
              <w:bottom w:val="single" w:sz="4" w:space="0" w:color="auto"/>
              <w:right w:val="single" w:sz="4" w:space="0" w:color="auto"/>
            </w:tcBorders>
            <w:shd w:val="clear" w:color="auto" w:fill="auto"/>
            <w:noWrap/>
            <w:vAlign w:val="bottom"/>
            <w:hideMark/>
          </w:tcPr>
          <w:p w14:paraId="28135B95" w14:textId="77777777" w:rsidR="005F198D" w:rsidRPr="005F198D" w:rsidRDefault="005F198D" w:rsidP="005F198D">
            <w:pPr>
              <w:suppressAutoHyphens w:val="0"/>
              <w:jc w:val="center"/>
              <w:rPr>
                <w:rFonts w:ascii="Calibri" w:hAnsi="Calibri"/>
                <w:color w:val="000000"/>
                <w:sz w:val="22"/>
                <w:szCs w:val="22"/>
                <w:lang w:eastAsia="cs-CZ"/>
              </w:rPr>
            </w:pPr>
            <w:r w:rsidRPr="005F198D">
              <w:rPr>
                <w:rFonts w:ascii="Calibri" w:hAnsi="Calibri"/>
                <w:color w:val="000000"/>
                <w:sz w:val="22"/>
                <w:szCs w:val="22"/>
                <w:lang w:eastAsia="cs-CZ"/>
              </w:rPr>
              <w:t> </w:t>
            </w:r>
          </w:p>
        </w:tc>
      </w:tr>
      <w:tr w:rsidR="005F198D" w:rsidRPr="005F198D" w14:paraId="2898A2DB" w14:textId="77777777" w:rsidTr="007606CE">
        <w:trPr>
          <w:trHeight w:val="406"/>
        </w:trPr>
        <w:tc>
          <w:tcPr>
            <w:tcW w:w="7386" w:type="dxa"/>
            <w:tcBorders>
              <w:top w:val="nil"/>
              <w:left w:val="single" w:sz="4" w:space="0" w:color="auto"/>
              <w:bottom w:val="single" w:sz="4" w:space="0" w:color="auto"/>
              <w:right w:val="single" w:sz="4" w:space="0" w:color="auto"/>
            </w:tcBorders>
            <w:shd w:val="clear" w:color="auto" w:fill="auto"/>
            <w:noWrap/>
            <w:vAlign w:val="center"/>
            <w:hideMark/>
          </w:tcPr>
          <w:p w14:paraId="51F276D7" w14:textId="77777777" w:rsidR="005F198D" w:rsidRPr="005F198D" w:rsidRDefault="005F198D" w:rsidP="005F198D">
            <w:pPr>
              <w:suppressAutoHyphens w:val="0"/>
              <w:jc w:val="both"/>
              <w:rPr>
                <w:rFonts w:ascii="Calibri" w:hAnsi="Calibri"/>
                <w:color w:val="000000"/>
                <w:sz w:val="22"/>
                <w:szCs w:val="22"/>
                <w:lang w:eastAsia="cs-CZ"/>
              </w:rPr>
            </w:pPr>
            <w:r w:rsidRPr="005F198D">
              <w:rPr>
                <w:rFonts w:ascii="Calibri" w:hAnsi="Calibri"/>
                <w:color w:val="000000"/>
                <w:sz w:val="22"/>
                <w:szCs w:val="22"/>
                <w:lang w:eastAsia="cs-CZ"/>
              </w:rPr>
              <w:t>Likvidace starého PVC</w:t>
            </w:r>
          </w:p>
        </w:tc>
        <w:tc>
          <w:tcPr>
            <w:tcW w:w="851" w:type="dxa"/>
            <w:tcBorders>
              <w:top w:val="nil"/>
              <w:left w:val="nil"/>
              <w:bottom w:val="single" w:sz="4" w:space="0" w:color="auto"/>
              <w:right w:val="single" w:sz="4" w:space="0" w:color="auto"/>
            </w:tcBorders>
            <w:shd w:val="clear" w:color="auto" w:fill="auto"/>
            <w:noWrap/>
            <w:vAlign w:val="bottom"/>
            <w:hideMark/>
          </w:tcPr>
          <w:p w14:paraId="5DC5F364" w14:textId="77777777" w:rsidR="005F198D" w:rsidRPr="005F198D" w:rsidRDefault="005F198D" w:rsidP="005F198D">
            <w:pPr>
              <w:suppressAutoHyphens w:val="0"/>
              <w:jc w:val="center"/>
              <w:rPr>
                <w:rFonts w:ascii="Calibri" w:hAnsi="Calibri"/>
                <w:color w:val="000000"/>
                <w:sz w:val="22"/>
                <w:szCs w:val="22"/>
                <w:lang w:eastAsia="cs-CZ"/>
              </w:rPr>
            </w:pPr>
            <w:r w:rsidRPr="005F198D">
              <w:rPr>
                <w:rFonts w:ascii="Calibri" w:hAnsi="Calibri"/>
                <w:color w:val="000000"/>
                <w:sz w:val="22"/>
                <w:szCs w:val="22"/>
                <w:lang w:eastAsia="cs-CZ"/>
              </w:rPr>
              <w:t>m2</w:t>
            </w:r>
          </w:p>
        </w:tc>
        <w:tc>
          <w:tcPr>
            <w:tcW w:w="1559" w:type="dxa"/>
            <w:tcBorders>
              <w:top w:val="nil"/>
              <w:left w:val="nil"/>
              <w:bottom w:val="single" w:sz="4" w:space="0" w:color="auto"/>
              <w:right w:val="single" w:sz="4" w:space="0" w:color="auto"/>
            </w:tcBorders>
            <w:shd w:val="clear" w:color="auto" w:fill="auto"/>
            <w:noWrap/>
            <w:vAlign w:val="bottom"/>
            <w:hideMark/>
          </w:tcPr>
          <w:p w14:paraId="0E1722A4" w14:textId="77777777" w:rsidR="005F198D" w:rsidRPr="005F198D" w:rsidRDefault="005F198D" w:rsidP="005F198D">
            <w:pPr>
              <w:suppressAutoHyphens w:val="0"/>
              <w:jc w:val="center"/>
              <w:rPr>
                <w:rFonts w:ascii="Calibri" w:hAnsi="Calibri"/>
                <w:color w:val="000000"/>
                <w:sz w:val="22"/>
                <w:szCs w:val="22"/>
                <w:lang w:eastAsia="cs-CZ"/>
              </w:rPr>
            </w:pPr>
            <w:r w:rsidRPr="005F198D">
              <w:rPr>
                <w:rFonts w:ascii="Calibri" w:hAnsi="Calibri"/>
                <w:color w:val="000000"/>
                <w:sz w:val="22"/>
                <w:szCs w:val="22"/>
                <w:lang w:eastAsia="cs-CZ"/>
              </w:rPr>
              <w:t> </w:t>
            </w:r>
          </w:p>
        </w:tc>
      </w:tr>
      <w:tr w:rsidR="005F198D" w:rsidRPr="005F198D" w14:paraId="4590B4FD" w14:textId="77777777" w:rsidTr="007606CE">
        <w:trPr>
          <w:trHeight w:val="425"/>
        </w:trPr>
        <w:tc>
          <w:tcPr>
            <w:tcW w:w="7386" w:type="dxa"/>
            <w:tcBorders>
              <w:top w:val="nil"/>
              <w:left w:val="single" w:sz="4" w:space="0" w:color="auto"/>
              <w:bottom w:val="single" w:sz="4" w:space="0" w:color="auto"/>
              <w:right w:val="single" w:sz="4" w:space="0" w:color="auto"/>
            </w:tcBorders>
            <w:shd w:val="clear" w:color="auto" w:fill="auto"/>
            <w:noWrap/>
            <w:vAlign w:val="center"/>
            <w:hideMark/>
          </w:tcPr>
          <w:p w14:paraId="02AC64A8" w14:textId="77777777" w:rsidR="005F198D" w:rsidRPr="005F198D" w:rsidRDefault="005F198D" w:rsidP="005F198D">
            <w:pPr>
              <w:suppressAutoHyphens w:val="0"/>
              <w:jc w:val="both"/>
              <w:rPr>
                <w:rFonts w:ascii="Calibri" w:hAnsi="Calibri"/>
                <w:color w:val="000000"/>
                <w:sz w:val="22"/>
                <w:szCs w:val="22"/>
                <w:lang w:eastAsia="cs-CZ"/>
              </w:rPr>
            </w:pPr>
            <w:r w:rsidRPr="005F198D">
              <w:rPr>
                <w:rFonts w:ascii="Calibri" w:hAnsi="Calibri"/>
                <w:color w:val="000000"/>
                <w:sz w:val="22"/>
                <w:szCs w:val="22"/>
                <w:lang w:eastAsia="cs-CZ"/>
              </w:rPr>
              <w:t>Pokládka nového PVC</w:t>
            </w:r>
          </w:p>
        </w:tc>
        <w:tc>
          <w:tcPr>
            <w:tcW w:w="851" w:type="dxa"/>
            <w:tcBorders>
              <w:top w:val="nil"/>
              <w:left w:val="nil"/>
              <w:bottom w:val="single" w:sz="4" w:space="0" w:color="auto"/>
              <w:right w:val="single" w:sz="4" w:space="0" w:color="auto"/>
            </w:tcBorders>
            <w:shd w:val="clear" w:color="auto" w:fill="auto"/>
            <w:noWrap/>
            <w:vAlign w:val="bottom"/>
            <w:hideMark/>
          </w:tcPr>
          <w:p w14:paraId="2A9E443E" w14:textId="77777777" w:rsidR="005F198D" w:rsidRPr="005F198D" w:rsidRDefault="005F198D" w:rsidP="005F198D">
            <w:pPr>
              <w:suppressAutoHyphens w:val="0"/>
              <w:jc w:val="center"/>
              <w:rPr>
                <w:rFonts w:ascii="Calibri" w:hAnsi="Calibri"/>
                <w:color w:val="000000"/>
                <w:sz w:val="22"/>
                <w:szCs w:val="22"/>
                <w:lang w:eastAsia="cs-CZ"/>
              </w:rPr>
            </w:pPr>
            <w:r w:rsidRPr="005F198D">
              <w:rPr>
                <w:rFonts w:ascii="Calibri" w:hAnsi="Calibri"/>
                <w:color w:val="000000"/>
                <w:sz w:val="22"/>
                <w:szCs w:val="22"/>
                <w:lang w:eastAsia="cs-CZ"/>
              </w:rPr>
              <w:t>m2</w:t>
            </w:r>
          </w:p>
        </w:tc>
        <w:tc>
          <w:tcPr>
            <w:tcW w:w="1559" w:type="dxa"/>
            <w:tcBorders>
              <w:top w:val="nil"/>
              <w:left w:val="nil"/>
              <w:bottom w:val="single" w:sz="4" w:space="0" w:color="auto"/>
              <w:right w:val="single" w:sz="4" w:space="0" w:color="auto"/>
            </w:tcBorders>
            <w:shd w:val="clear" w:color="auto" w:fill="auto"/>
            <w:noWrap/>
            <w:vAlign w:val="bottom"/>
            <w:hideMark/>
          </w:tcPr>
          <w:p w14:paraId="14ACD5BF" w14:textId="77777777" w:rsidR="005F198D" w:rsidRPr="005F198D" w:rsidRDefault="005F198D" w:rsidP="005F198D">
            <w:pPr>
              <w:suppressAutoHyphens w:val="0"/>
              <w:jc w:val="center"/>
              <w:rPr>
                <w:rFonts w:ascii="Calibri" w:hAnsi="Calibri"/>
                <w:color w:val="000000"/>
                <w:sz w:val="22"/>
                <w:szCs w:val="22"/>
                <w:lang w:eastAsia="cs-CZ"/>
              </w:rPr>
            </w:pPr>
            <w:r w:rsidRPr="005F198D">
              <w:rPr>
                <w:rFonts w:ascii="Calibri" w:hAnsi="Calibri"/>
                <w:color w:val="000000"/>
                <w:sz w:val="22"/>
                <w:szCs w:val="22"/>
                <w:lang w:eastAsia="cs-CZ"/>
              </w:rPr>
              <w:t> </w:t>
            </w:r>
          </w:p>
        </w:tc>
      </w:tr>
      <w:tr w:rsidR="005F198D" w:rsidRPr="005F198D" w14:paraId="2961AFA9" w14:textId="77777777" w:rsidTr="007606CE">
        <w:trPr>
          <w:trHeight w:val="417"/>
        </w:trPr>
        <w:tc>
          <w:tcPr>
            <w:tcW w:w="7386" w:type="dxa"/>
            <w:tcBorders>
              <w:top w:val="nil"/>
              <w:left w:val="single" w:sz="4" w:space="0" w:color="auto"/>
              <w:bottom w:val="nil"/>
              <w:right w:val="single" w:sz="4" w:space="0" w:color="auto"/>
            </w:tcBorders>
            <w:shd w:val="clear" w:color="auto" w:fill="auto"/>
            <w:noWrap/>
            <w:vAlign w:val="center"/>
            <w:hideMark/>
          </w:tcPr>
          <w:p w14:paraId="5B7C1504" w14:textId="77777777" w:rsidR="005F198D" w:rsidRPr="005F198D" w:rsidRDefault="005F198D" w:rsidP="005F198D">
            <w:pPr>
              <w:suppressAutoHyphens w:val="0"/>
              <w:jc w:val="both"/>
              <w:rPr>
                <w:rFonts w:ascii="Calibri" w:hAnsi="Calibri"/>
                <w:color w:val="000000"/>
                <w:sz w:val="22"/>
                <w:szCs w:val="22"/>
                <w:lang w:eastAsia="cs-CZ"/>
              </w:rPr>
            </w:pPr>
            <w:r w:rsidRPr="005F198D">
              <w:rPr>
                <w:rFonts w:ascii="Calibri" w:hAnsi="Calibri"/>
                <w:color w:val="000000"/>
                <w:sz w:val="22"/>
                <w:szCs w:val="22"/>
                <w:lang w:eastAsia="cs-CZ"/>
              </w:rPr>
              <w:t>Pokládka elektrostatického PVC</w:t>
            </w:r>
          </w:p>
        </w:tc>
        <w:tc>
          <w:tcPr>
            <w:tcW w:w="851" w:type="dxa"/>
            <w:tcBorders>
              <w:top w:val="nil"/>
              <w:left w:val="nil"/>
              <w:bottom w:val="single" w:sz="4" w:space="0" w:color="auto"/>
              <w:right w:val="single" w:sz="4" w:space="0" w:color="auto"/>
            </w:tcBorders>
            <w:shd w:val="clear" w:color="auto" w:fill="auto"/>
            <w:noWrap/>
            <w:vAlign w:val="bottom"/>
            <w:hideMark/>
          </w:tcPr>
          <w:p w14:paraId="423F22C1" w14:textId="77777777" w:rsidR="005F198D" w:rsidRPr="005F198D" w:rsidRDefault="005F198D" w:rsidP="005F198D">
            <w:pPr>
              <w:suppressAutoHyphens w:val="0"/>
              <w:jc w:val="center"/>
              <w:rPr>
                <w:rFonts w:ascii="Calibri" w:hAnsi="Calibri"/>
                <w:color w:val="000000"/>
                <w:sz w:val="22"/>
                <w:szCs w:val="22"/>
                <w:lang w:eastAsia="cs-CZ"/>
              </w:rPr>
            </w:pPr>
            <w:r w:rsidRPr="005F198D">
              <w:rPr>
                <w:rFonts w:ascii="Calibri" w:hAnsi="Calibri"/>
                <w:color w:val="000000"/>
                <w:sz w:val="22"/>
                <w:szCs w:val="22"/>
                <w:lang w:eastAsia="cs-CZ"/>
              </w:rPr>
              <w:t>m2</w:t>
            </w:r>
          </w:p>
        </w:tc>
        <w:tc>
          <w:tcPr>
            <w:tcW w:w="1559" w:type="dxa"/>
            <w:tcBorders>
              <w:top w:val="nil"/>
              <w:left w:val="nil"/>
              <w:bottom w:val="nil"/>
              <w:right w:val="single" w:sz="4" w:space="0" w:color="auto"/>
            </w:tcBorders>
            <w:shd w:val="clear" w:color="auto" w:fill="auto"/>
            <w:noWrap/>
            <w:vAlign w:val="bottom"/>
            <w:hideMark/>
          </w:tcPr>
          <w:p w14:paraId="0B2519F6" w14:textId="77777777" w:rsidR="005F198D" w:rsidRPr="005F198D" w:rsidRDefault="005F198D" w:rsidP="005F198D">
            <w:pPr>
              <w:suppressAutoHyphens w:val="0"/>
              <w:jc w:val="center"/>
              <w:rPr>
                <w:rFonts w:ascii="Calibri" w:hAnsi="Calibri"/>
                <w:color w:val="000000"/>
                <w:sz w:val="22"/>
                <w:szCs w:val="22"/>
                <w:lang w:eastAsia="cs-CZ"/>
              </w:rPr>
            </w:pPr>
            <w:r w:rsidRPr="005F198D">
              <w:rPr>
                <w:rFonts w:ascii="Calibri" w:hAnsi="Calibri"/>
                <w:color w:val="000000"/>
                <w:sz w:val="22"/>
                <w:szCs w:val="22"/>
                <w:lang w:eastAsia="cs-CZ"/>
              </w:rPr>
              <w:t> </w:t>
            </w:r>
          </w:p>
        </w:tc>
      </w:tr>
      <w:tr w:rsidR="005F198D" w:rsidRPr="005F198D" w14:paraId="7E14D160" w14:textId="77777777" w:rsidTr="007606CE">
        <w:trPr>
          <w:trHeight w:val="396"/>
        </w:trPr>
        <w:tc>
          <w:tcPr>
            <w:tcW w:w="7386" w:type="dxa"/>
            <w:tcBorders>
              <w:top w:val="single" w:sz="4" w:space="0" w:color="auto"/>
              <w:left w:val="single" w:sz="4" w:space="0" w:color="auto"/>
              <w:bottom w:val="nil"/>
              <w:right w:val="single" w:sz="4" w:space="0" w:color="auto"/>
            </w:tcBorders>
            <w:shd w:val="clear" w:color="auto" w:fill="auto"/>
            <w:noWrap/>
            <w:vAlign w:val="center"/>
            <w:hideMark/>
          </w:tcPr>
          <w:p w14:paraId="239CB033" w14:textId="77777777" w:rsidR="005F198D" w:rsidRPr="005F198D" w:rsidRDefault="005F198D" w:rsidP="005F198D">
            <w:pPr>
              <w:suppressAutoHyphens w:val="0"/>
              <w:jc w:val="both"/>
              <w:rPr>
                <w:rFonts w:ascii="Calibri" w:hAnsi="Calibri"/>
                <w:color w:val="000000"/>
                <w:sz w:val="22"/>
                <w:szCs w:val="22"/>
                <w:lang w:eastAsia="cs-CZ"/>
              </w:rPr>
            </w:pPr>
            <w:r w:rsidRPr="005F198D">
              <w:rPr>
                <w:rFonts w:ascii="Calibri" w:hAnsi="Calibri"/>
                <w:color w:val="000000"/>
                <w:sz w:val="22"/>
                <w:szCs w:val="22"/>
                <w:lang w:eastAsia="cs-CZ"/>
              </w:rPr>
              <w:t>Montáž fabionu na podlaze cca 20 cm, na zdi cca 8 cm</w:t>
            </w:r>
          </w:p>
        </w:tc>
        <w:tc>
          <w:tcPr>
            <w:tcW w:w="851" w:type="dxa"/>
            <w:tcBorders>
              <w:top w:val="nil"/>
              <w:left w:val="nil"/>
              <w:bottom w:val="single" w:sz="4" w:space="0" w:color="auto"/>
              <w:right w:val="single" w:sz="4" w:space="0" w:color="auto"/>
            </w:tcBorders>
            <w:shd w:val="clear" w:color="auto" w:fill="auto"/>
            <w:noWrap/>
            <w:vAlign w:val="bottom"/>
            <w:hideMark/>
          </w:tcPr>
          <w:p w14:paraId="4D206B25" w14:textId="77777777" w:rsidR="005F198D" w:rsidRPr="005F198D" w:rsidRDefault="005F198D" w:rsidP="005F198D">
            <w:pPr>
              <w:suppressAutoHyphens w:val="0"/>
              <w:jc w:val="center"/>
              <w:rPr>
                <w:rFonts w:ascii="Calibri" w:hAnsi="Calibri"/>
                <w:color w:val="000000"/>
                <w:sz w:val="22"/>
                <w:szCs w:val="22"/>
                <w:lang w:eastAsia="cs-CZ"/>
              </w:rPr>
            </w:pPr>
            <w:r w:rsidRPr="005F198D">
              <w:rPr>
                <w:rFonts w:ascii="Calibri" w:hAnsi="Calibri"/>
                <w:color w:val="000000"/>
                <w:sz w:val="22"/>
                <w:szCs w:val="22"/>
                <w:lang w:eastAsia="cs-CZ"/>
              </w:rPr>
              <w:t>m2</w:t>
            </w:r>
          </w:p>
        </w:tc>
        <w:tc>
          <w:tcPr>
            <w:tcW w:w="1559" w:type="dxa"/>
            <w:tcBorders>
              <w:top w:val="single" w:sz="4" w:space="0" w:color="auto"/>
              <w:left w:val="nil"/>
              <w:bottom w:val="nil"/>
              <w:right w:val="single" w:sz="4" w:space="0" w:color="auto"/>
            </w:tcBorders>
            <w:shd w:val="clear" w:color="auto" w:fill="auto"/>
            <w:noWrap/>
            <w:vAlign w:val="bottom"/>
            <w:hideMark/>
          </w:tcPr>
          <w:p w14:paraId="6FBB4361" w14:textId="77777777" w:rsidR="005F198D" w:rsidRPr="005F198D" w:rsidRDefault="005F198D" w:rsidP="005F198D">
            <w:pPr>
              <w:suppressAutoHyphens w:val="0"/>
              <w:jc w:val="center"/>
              <w:rPr>
                <w:rFonts w:ascii="Calibri" w:hAnsi="Calibri"/>
                <w:color w:val="000000"/>
                <w:sz w:val="22"/>
                <w:szCs w:val="22"/>
                <w:lang w:eastAsia="cs-CZ"/>
              </w:rPr>
            </w:pPr>
            <w:r w:rsidRPr="005F198D">
              <w:rPr>
                <w:rFonts w:ascii="Calibri" w:hAnsi="Calibri"/>
                <w:color w:val="000000"/>
                <w:sz w:val="22"/>
                <w:szCs w:val="22"/>
                <w:lang w:eastAsia="cs-CZ"/>
              </w:rPr>
              <w:t> </w:t>
            </w:r>
          </w:p>
        </w:tc>
      </w:tr>
      <w:tr w:rsidR="005F198D" w:rsidRPr="005F198D" w14:paraId="14E5D2F4" w14:textId="77777777" w:rsidTr="007606CE">
        <w:trPr>
          <w:trHeight w:val="416"/>
        </w:trPr>
        <w:tc>
          <w:tcPr>
            <w:tcW w:w="7386" w:type="dxa"/>
            <w:tcBorders>
              <w:top w:val="single" w:sz="4" w:space="0" w:color="auto"/>
              <w:left w:val="single" w:sz="4" w:space="0" w:color="auto"/>
              <w:bottom w:val="nil"/>
              <w:right w:val="single" w:sz="4" w:space="0" w:color="auto"/>
            </w:tcBorders>
            <w:shd w:val="clear" w:color="auto" w:fill="auto"/>
            <w:noWrap/>
            <w:vAlign w:val="center"/>
            <w:hideMark/>
          </w:tcPr>
          <w:p w14:paraId="7FB15ADD" w14:textId="77777777" w:rsidR="005F198D" w:rsidRPr="005F198D" w:rsidRDefault="005F198D" w:rsidP="005F198D">
            <w:pPr>
              <w:suppressAutoHyphens w:val="0"/>
              <w:jc w:val="both"/>
              <w:rPr>
                <w:rFonts w:ascii="Calibri" w:hAnsi="Calibri"/>
                <w:color w:val="000000"/>
                <w:sz w:val="22"/>
                <w:szCs w:val="22"/>
                <w:lang w:eastAsia="cs-CZ"/>
              </w:rPr>
            </w:pPr>
            <w:r w:rsidRPr="005F198D">
              <w:rPr>
                <w:rFonts w:ascii="Calibri" w:hAnsi="Calibri"/>
                <w:color w:val="000000"/>
                <w:sz w:val="22"/>
                <w:szCs w:val="22"/>
                <w:lang w:eastAsia="cs-CZ"/>
              </w:rPr>
              <w:t>Podžlábek pod fabion</w:t>
            </w:r>
          </w:p>
        </w:tc>
        <w:tc>
          <w:tcPr>
            <w:tcW w:w="851" w:type="dxa"/>
            <w:tcBorders>
              <w:top w:val="nil"/>
              <w:left w:val="nil"/>
              <w:bottom w:val="single" w:sz="4" w:space="0" w:color="auto"/>
              <w:right w:val="single" w:sz="4" w:space="0" w:color="auto"/>
            </w:tcBorders>
            <w:shd w:val="clear" w:color="auto" w:fill="auto"/>
            <w:noWrap/>
            <w:vAlign w:val="bottom"/>
            <w:hideMark/>
          </w:tcPr>
          <w:p w14:paraId="51F7CE64" w14:textId="77777777" w:rsidR="005F198D" w:rsidRPr="005F198D" w:rsidRDefault="005F198D" w:rsidP="005F198D">
            <w:pPr>
              <w:suppressAutoHyphens w:val="0"/>
              <w:jc w:val="center"/>
              <w:rPr>
                <w:rFonts w:ascii="Calibri" w:hAnsi="Calibri"/>
                <w:color w:val="000000"/>
                <w:sz w:val="22"/>
                <w:szCs w:val="22"/>
                <w:lang w:eastAsia="cs-CZ"/>
              </w:rPr>
            </w:pPr>
            <w:r w:rsidRPr="005F198D">
              <w:rPr>
                <w:rFonts w:ascii="Calibri" w:hAnsi="Calibri"/>
                <w:color w:val="000000"/>
                <w:sz w:val="22"/>
                <w:szCs w:val="22"/>
                <w:lang w:eastAsia="cs-CZ"/>
              </w:rPr>
              <w:t>m2</w:t>
            </w:r>
          </w:p>
        </w:tc>
        <w:tc>
          <w:tcPr>
            <w:tcW w:w="1559" w:type="dxa"/>
            <w:tcBorders>
              <w:top w:val="single" w:sz="4" w:space="0" w:color="auto"/>
              <w:left w:val="nil"/>
              <w:bottom w:val="nil"/>
              <w:right w:val="single" w:sz="4" w:space="0" w:color="auto"/>
            </w:tcBorders>
            <w:shd w:val="clear" w:color="auto" w:fill="auto"/>
            <w:noWrap/>
            <w:vAlign w:val="bottom"/>
            <w:hideMark/>
          </w:tcPr>
          <w:p w14:paraId="2AB5A0C8" w14:textId="77777777" w:rsidR="005F198D" w:rsidRPr="005F198D" w:rsidRDefault="005F198D" w:rsidP="005F198D">
            <w:pPr>
              <w:suppressAutoHyphens w:val="0"/>
              <w:jc w:val="center"/>
              <w:rPr>
                <w:rFonts w:ascii="Calibri" w:hAnsi="Calibri"/>
                <w:color w:val="000000"/>
                <w:sz w:val="22"/>
                <w:szCs w:val="22"/>
                <w:lang w:eastAsia="cs-CZ"/>
              </w:rPr>
            </w:pPr>
            <w:r w:rsidRPr="005F198D">
              <w:rPr>
                <w:rFonts w:ascii="Calibri" w:hAnsi="Calibri"/>
                <w:color w:val="000000"/>
                <w:sz w:val="22"/>
                <w:szCs w:val="22"/>
                <w:lang w:eastAsia="cs-CZ"/>
              </w:rPr>
              <w:t> </w:t>
            </w:r>
          </w:p>
        </w:tc>
      </w:tr>
      <w:tr w:rsidR="005F198D" w:rsidRPr="005F198D" w14:paraId="457E3309" w14:textId="77777777" w:rsidTr="007606CE">
        <w:trPr>
          <w:trHeight w:val="421"/>
        </w:trPr>
        <w:tc>
          <w:tcPr>
            <w:tcW w:w="7386" w:type="dxa"/>
            <w:tcBorders>
              <w:top w:val="single" w:sz="4" w:space="0" w:color="auto"/>
              <w:left w:val="single" w:sz="4" w:space="0" w:color="auto"/>
              <w:bottom w:val="nil"/>
              <w:right w:val="single" w:sz="4" w:space="0" w:color="auto"/>
            </w:tcBorders>
            <w:shd w:val="clear" w:color="auto" w:fill="auto"/>
            <w:noWrap/>
            <w:vAlign w:val="center"/>
            <w:hideMark/>
          </w:tcPr>
          <w:p w14:paraId="4FDA9A41" w14:textId="77777777" w:rsidR="005F198D" w:rsidRPr="005F198D" w:rsidRDefault="005F198D" w:rsidP="005F198D">
            <w:pPr>
              <w:suppressAutoHyphens w:val="0"/>
              <w:jc w:val="both"/>
              <w:rPr>
                <w:rFonts w:ascii="Calibri" w:hAnsi="Calibri"/>
                <w:color w:val="000000"/>
                <w:sz w:val="22"/>
                <w:szCs w:val="22"/>
                <w:lang w:eastAsia="cs-CZ"/>
              </w:rPr>
            </w:pPr>
            <w:r w:rsidRPr="005F198D">
              <w:rPr>
                <w:rFonts w:ascii="Calibri" w:hAnsi="Calibri"/>
                <w:color w:val="000000"/>
                <w:sz w:val="22"/>
                <w:szCs w:val="22"/>
                <w:lang w:eastAsia="cs-CZ"/>
              </w:rPr>
              <w:t>Přechodová lišta vč. montáže hliníková (40 mm)</w:t>
            </w:r>
          </w:p>
        </w:tc>
        <w:tc>
          <w:tcPr>
            <w:tcW w:w="851" w:type="dxa"/>
            <w:tcBorders>
              <w:top w:val="nil"/>
              <w:left w:val="nil"/>
              <w:bottom w:val="nil"/>
              <w:right w:val="single" w:sz="4" w:space="0" w:color="auto"/>
            </w:tcBorders>
            <w:shd w:val="clear" w:color="auto" w:fill="auto"/>
            <w:noWrap/>
            <w:vAlign w:val="bottom"/>
            <w:hideMark/>
          </w:tcPr>
          <w:p w14:paraId="105C919F" w14:textId="77777777" w:rsidR="005F198D" w:rsidRPr="005F198D" w:rsidRDefault="005F198D" w:rsidP="005F198D">
            <w:pPr>
              <w:suppressAutoHyphens w:val="0"/>
              <w:jc w:val="center"/>
              <w:rPr>
                <w:rFonts w:ascii="Calibri" w:hAnsi="Calibri"/>
                <w:color w:val="000000"/>
                <w:sz w:val="22"/>
                <w:szCs w:val="22"/>
                <w:lang w:eastAsia="cs-CZ"/>
              </w:rPr>
            </w:pPr>
            <w:r w:rsidRPr="005F198D">
              <w:rPr>
                <w:rFonts w:ascii="Calibri" w:hAnsi="Calibri"/>
                <w:color w:val="000000"/>
                <w:sz w:val="22"/>
                <w:szCs w:val="22"/>
                <w:lang w:eastAsia="cs-CZ"/>
              </w:rPr>
              <w:t xml:space="preserve">m </w:t>
            </w:r>
          </w:p>
        </w:tc>
        <w:tc>
          <w:tcPr>
            <w:tcW w:w="1559" w:type="dxa"/>
            <w:tcBorders>
              <w:top w:val="single" w:sz="4" w:space="0" w:color="auto"/>
              <w:left w:val="nil"/>
              <w:bottom w:val="nil"/>
              <w:right w:val="single" w:sz="4" w:space="0" w:color="auto"/>
            </w:tcBorders>
            <w:shd w:val="clear" w:color="auto" w:fill="auto"/>
            <w:noWrap/>
            <w:vAlign w:val="bottom"/>
            <w:hideMark/>
          </w:tcPr>
          <w:p w14:paraId="4A4B4AB7" w14:textId="77777777" w:rsidR="005F198D" w:rsidRPr="005F198D" w:rsidRDefault="005F198D" w:rsidP="005F198D">
            <w:pPr>
              <w:suppressAutoHyphens w:val="0"/>
              <w:jc w:val="center"/>
              <w:rPr>
                <w:rFonts w:ascii="Calibri" w:hAnsi="Calibri"/>
                <w:color w:val="000000"/>
                <w:sz w:val="22"/>
                <w:szCs w:val="22"/>
                <w:lang w:eastAsia="cs-CZ"/>
              </w:rPr>
            </w:pPr>
            <w:r w:rsidRPr="005F198D">
              <w:rPr>
                <w:rFonts w:ascii="Calibri" w:hAnsi="Calibri"/>
                <w:color w:val="000000"/>
                <w:sz w:val="22"/>
                <w:szCs w:val="22"/>
                <w:lang w:eastAsia="cs-CZ"/>
              </w:rPr>
              <w:t> </w:t>
            </w:r>
          </w:p>
        </w:tc>
      </w:tr>
      <w:tr w:rsidR="005F198D" w:rsidRPr="005F198D" w14:paraId="35A48569" w14:textId="77777777" w:rsidTr="007606CE">
        <w:trPr>
          <w:trHeight w:val="414"/>
        </w:trPr>
        <w:tc>
          <w:tcPr>
            <w:tcW w:w="7386" w:type="dxa"/>
            <w:tcBorders>
              <w:top w:val="single" w:sz="4" w:space="0" w:color="auto"/>
              <w:left w:val="single" w:sz="4" w:space="0" w:color="auto"/>
              <w:bottom w:val="nil"/>
              <w:right w:val="single" w:sz="4" w:space="0" w:color="auto"/>
            </w:tcBorders>
            <w:shd w:val="clear" w:color="auto" w:fill="auto"/>
            <w:noWrap/>
            <w:vAlign w:val="center"/>
            <w:hideMark/>
          </w:tcPr>
          <w:p w14:paraId="1578B0F8" w14:textId="77777777" w:rsidR="005F198D" w:rsidRPr="005F198D" w:rsidRDefault="005F198D" w:rsidP="005F198D">
            <w:pPr>
              <w:suppressAutoHyphens w:val="0"/>
              <w:jc w:val="both"/>
              <w:rPr>
                <w:rFonts w:ascii="Calibri" w:hAnsi="Calibri"/>
                <w:color w:val="000000"/>
                <w:sz w:val="22"/>
                <w:szCs w:val="22"/>
                <w:lang w:eastAsia="cs-CZ"/>
              </w:rPr>
            </w:pPr>
            <w:r w:rsidRPr="005F198D">
              <w:rPr>
                <w:rFonts w:ascii="Calibri" w:hAnsi="Calibri"/>
                <w:color w:val="000000"/>
                <w:sz w:val="22"/>
                <w:szCs w:val="22"/>
                <w:lang w:eastAsia="cs-CZ"/>
              </w:rPr>
              <w:t>Přechodová lišta vč. montáže nerezová (40 mm)</w:t>
            </w:r>
          </w:p>
        </w:tc>
        <w:tc>
          <w:tcPr>
            <w:tcW w:w="851" w:type="dxa"/>
            <w:tcBorders>
              <w:top w:val="single" w:sz="4" w:space="0" w:color="auto"/>
              <w:left w:val="nil"/>
              <w:bottom w:val="nil"/>
              <w:right w:val="single" w:sz="4" w:space="0" w:color="auto"/>
            </w:tcBorders>
            <w:shd w:val="clear" w:color="auto" w:fill="auto"/>
            <w:noWrap/>
            <w:vAlign w:val="bottom"/>
            <w:hideMark/>
          </w:tcPr>
          <w:p w14:paraId="5229E59F" w14:textId="77777777" w:rsidR="005F198D" w:rsidRPr="005F198D" w:rsidRDefault="005F198D" w:rsidP="005F198D">
            <w:pPr>
              <w:suppressAutoHyphens w:val="0"/>
              <w:jc w:val="center"/>
              <w:rPr>
                <w:rFonts w:ascii="Calibri" w:hAnsi="Calibri"/>
                <w:color w:val="000000"/>
                <w:sz w:val="22"/>
                <w:szCs w:val="22"/>
                <w:lang w:eastAsia="cs-CZ"/>
              </w:rPr>
            </w:pPr>
            <w:r w:rsidRPr="005F198D">
              <w:rPr>
                <w:rFonts w:ascii="Calibri" w:hAnsi="Calibri"/>
                <w:color w:val="000000"/>
                <w:sz w:val="22"/>
                <w:szCs w:val="22"/>
                <w:lang w:eastAsia="cs-CZ"/>
              </w:rPr>
              <w:t>m</w:t>
            </w:r>
          </w:p>
        </w:tc>
        <w:tc>
          <w:tcPr>
            <w:tcW w:w="1559" w:type="dxa"/>
            <w:tcBorders>
              <w:top w:val="single" w:sz="4" w:space="0" w:color="auto"/>
              <w:left w:val="nil"/>
              <w:bottom w:val="nil"/>
              <w:right w:val="single" w:sz="4" w:space="0" w:color="auto"/>
            </w:tcBorders>
            <w:shd w:val="clear" w:color="auto" w:fill="auto"/>
            <w:noWrap/>
            <w:vAlign w:val="bottom"/>
            <w:hideMark/>
          </w:tcPr>
          <w:p w14:paraId="2C5AE233" w14:textId="77777777" w:rsidR="005F198D" w:rsidRPr="005F198D" w:rsidRDefault="005F198D" w:rsidP="005F198D">
            <w:pPr>
              <w:suppressAutoHyphens w:val="0"/>
              <w:jc w:val="center"/>
              <w:rPr>
                <w:rFonts w:ascii="Calibri" w:hAnsi="Calibri"/>
                <w:color w:val="000000"/>
                <w:sz w:val="22"/>
                <w:szCs w:val="22"/>
                <w:lang w:eastAsia="cs-CZ"/>
              </w:rPr>
            </w:pPr>
            <w:r w:rsidRPr="005F198D">
              <w:rPr>
                <w:rFonts w:ascii="Calibri" w:hAnsi="Calibri"/>
                <w:color w:val="000000"/>
                <w:sz w:val="22"/>
                <w:szCs w:val="22"/>
                <w:lang w:eastAsia="cs-CZ"/>
              </w:rPr>
              <w:t> </w:t>
            </w:r>
          </w:p>
        </w:tc>
      </w:tr>
      <w:tr w:rsidR="005F198D" w:rsidRPr="005F198D" w14:paraId="22CDAD16" w14:textId="77777777" w:rsidTr="007606CE">
        <w:trPr>
          <w:trHeight w:val="420"/>
        </w:trPr>
        <w:tc>
          <w:tcPr>
            <w:tcW w:w="7386" w:type="dxa"/>
            <w:tcBorders>
              <w:top w:val="single" w:sz="4" w:space="0" w:color="auto"/>
              <w:left w:val="single" w:sz="4" w:space="0" w:color="auto"/>
              <w:bottom w:val="nil"/>
              <w:right w:val="single" w:sz="4" w:space="0" w:color="auto"/>
            </w:tcBorders>
            <w:shd w:val="clear" w:color="auto" w:fill="auto"/>
            <w:noWrap/>
            <w:vAlign w:val="center"/>
            <w:hideMark/>
          </w:tcPr>
          <w:p w14:paraId="039EE08B" w14:textId="77777777" w:rsidR="005F198D" w:rsidRPr="005F198D" w:rsidRDefault="005F198D" w:rsidP="005F198D">
            <w:pPr>
              <w:suppressAutoHyphens w:val="0"/>
              <w:jc w:val="both"/>
              <w:rPr>
                <w:rFonts w:ascii="Calibri" w:hAnsi="Calibri"/>
                <w:color w:val="000000"/>
                <w:sz w:val="22"/>
                <w:szCs w:val="22"/>
                <w:lang w:eastAsia="cs-CZ"/>
              </w:rPr>
            </w:pPr>
            <w:r w:rsidRPr="005F198D">
              <w:rPr>
                <w:rFonts w:ascii="Calibri" w:hAnsi="Calibri"/>
                <w:color w:val="000000"/>
                <w:sz w:val="22"/>
                <w:szCs w:val="22"/>
                <w:lang w:eastAsia="cs-CZ"/>
              </w:rPr>
              <w:t>Montáž soklu klasického vč. dodávky (PVC 30x30 mm)</w:t>
            </w:r>
          </w:p>
        </w:tc>
        <w:tc>
          <w:tcPr>
            <w:tcW w:w="851" w:type="dxa"/>
            <w:tcBorders>
              <w:top w:val="single" w:sz="4" w:space="0" w:color="auto"/>
              <w:left w:val="nil"/>
              <w:bottom w:val="nil"/>
              <w:right w:val="single" w:sz="4" w:space="0" w:color="auto"/>
            </w:tcBorders>
            <w:shd w:val="clear" w:color="auto" w:fill="auto"/>
            <w:noWrap/>
            <w:vAlign w:val="bottom"/>
            <w:hideMark/>
          </w:tcPr>
          <w:p w14:paraId="0118EE58" w14:textId="77777777" w:rsidR="005F198D" w:rsidRPr="005F198D" w:rsidRDefault="005F198D" w:rsidP="005F198D">
            <w:pPr>
              <w:suppressAutoHyphens w:val="0"/>
              <w:jc w:val="center"/>
              <w:rPr>
                <w:rFonts w:ascii="Calibri" w:hAnsi="Calibri"/>
                <w:color w:val="000000"/>
                <w:sz w:val="22"/>
                <w:szCs w:val="22"/>
                <w:lang w:eastAsia="cs-CZ"/>
              </w:rPr>
            </w:pPr>
            <w:r w:rsidRPr="005F198D">
              <w:rPr>
                <w:rFonts w:ascii="Calibri" w:hAnsi="Calibri"/>
                <w:color w:val="000000"/>
                <w:sz w:val="22"/>
                <w:szCs w:val="22"/>
                <w:lang w:eastAsia="cs-CZ"/>
              </w:rPr>
              <w:t>m</w:t>
            </w:r>
          </w:p>
        </w:tc>
        <w:tc>
          <w:tcPr>
            <w:tcW w:w="1559" w:type="dxa"/>
            <w:tcBorders>
              <w:top w:val="single" w:sz="4" w:space="0" w:color="auto"/>
              <w:left w:val="nil"/>
              <w:bottom w:val="nil"/>
              <w:right w:val="single" w:sz="4" w:space="0" w:color="auto"/>
            </w:tcBorders>
            <w:shd w:val="clear" w:color="auto" w:fill="auto"/>
            <w:noWrap/>
            <w:vAlign w:val="bottom"/>
            <w:hideMark/>
          </w:tcPr>
          <w:p w14:paraId="347C6223" w14:textId="77777777" w:rsidR="005F198D" w:rsidRPr="005F198D" w:rsidRDefault="005F198D" w:rsidP="005F198D">
            <w:pPr>
              <w:suppressAutoHyphens w:val="0"/>
              <w:jc w:val="center"/>
              <w:rPr>
                <w:rFonts w:ascii="Calibri" w:hAnsi="Calibri"/>
                <w:color w:val="000000"/>
                <w:sz w:val="22"/>
                <w:szCs w:val="22"/>
                <w:lang w:eastAsia="cs-CZ"/>
              </w:rPr>
            </w:pPr>
            <w:r w:rsidRPr="005F198D">
              <w:rPr>
                <w:rFonts w:ascii="Calibri" w:hAnsi="Calibri"/>
                <w:color w:val="000000"/>
                <w:sz w:val="22"/>
                <w:szCs w:val="22"/>
                <w:lang w:eastAsia="cs-CZ"/>
              </w:rPr>
              <w:t> </w:t>
            </w:r>
          </w:p>
        </w:tc>
      </w:tr>
      <w:tr w:rsidR="005F198D" w:rsidRPr="005F198D" w14:paraId="0C3D73E2" w14:textId="77777777" w:rsidTr="007606CE">
        <w:trPr>
          <w:trHeight w:val="412"/>
        </w:trPr>
        <w:tc>
          <w:tcPr>
            <w:tcW w:w="7386"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4775F833" w14:textId="77777777" w:rsidR="005F198D" w:rsidRPr="005F198D" w:rsidRDefault="005F198D" w:rsidP="005F198D">
            <w:pPr>
              <w:suppressAutoHyphens w:val="0"/>
              <w:jc w:val="both"/>
              <w:rPr>
                <w:rFonts w:ascii="Calibri" w:hAnsi="Calibri"/>
                <w:b/>
                <w:bCs/>
                <w:i/>
                <w:iCs/>
                <w:color w:val="000000"/>
                <w:sz w:val="22"/>
                <w:szCs w:val="22"/>
                <w:lang w:eastAsia="cs-CZ"/>
              </w:rPr>
            </w:pPr>
            <w:r w:rsidRPr="005F198D">
              <w:rPr>
                <w:rFonts w:ascii="Calibri" w:hAnsi="Calibri"/>
                <w:b/>
                <w:bCs/>
                <w:i/>
                <w:iCs/>
                <w:color w:val="000000"/>
                <w:sz w:val="22"/>
                <w:szCs w:val="22"/>
                <w:lang w:eastAsia="cs-CZ"/>
              </w:rPr>
              <w:t>Ceny vybraných druhů PVC</w:t>
            </w:r>
          </w:p>
        </w:tc>
        <w:tc>
          <w:tcPr>
            <w:tcW w:w="851" w:type="dxa"/>
            <w:tcBorders>
              <w:top w:val="single" w:sz="4" w:space="0" w:color="auto"/>
              <w:left w:val="nil"/>
              <w:bottom w:val="double" w:sz="6" w:space="0" w:color="auto"/>
              <w:right w:val="single" w:sz="4" w:space="0" w:color="auto"/>
            </w:tcBorders>
            <w:shd w:val="clear" w:color="auto" w:fill="auto"/>
            <w:noWrap/>
            <w:vAlign w:val="bottom"/>
            <w:hideMark/>
          </w:tcPr>
          <w:p w14:paraId="13BF9E80" w14:textId="77777777" w:rsidR="005F198D" w:rsidRPr="005F198D" w:rsidRDefault="005F198D" w:rsidP="005F198D">
            <w:pPr>
              <w:suppressAutoHyphens w:val="0"/>
              <w:jc w:val="center"/>
              <w:rPr>
                <w:rFonts w:ascii="Calibri" w:hAnsi="Calibri"/>
                <w:color w:val="000000"/>
                <w:sz w:val="22"/>
                <w:szCs w:val="22"/>
                <w:lang w:eastAsia="cs-CZ"/>
              </w:rPr>
            </w:pPr>
            <w:r w:rsidRPr="005F198D">
              <w:rPr>
                <w:rFonts w:ascii="Calibri" w:hAnsi="Calibri"/>
                <w:color w:val="000000"/>
                <w:sz w:val="22"/>
                <w:szCs w:val="22"/>
                <w:lang w:eastAsia="cs-CZ"/>
              </w:rPr>
              <w:t> </w:t>
            </w:r>
          </w:p>
        </w:tc>
        <w:tc>
          <w:tcPr>
            <w:tcW w:w="1559" w:type="dxa"/>
            <w:tcBorders>
              <w:top w:val="single" w:sz="4" w:space="0" w:color="auto"/>
              <w:left w:val="nil"/>
              <w:bottom w:val="double" w:sz="6" w:space="0" w:color="auto"/>
              <w:right w:val="single" w:sz="4" w:space="0" w:color="auto"/>
            </w:tcBorders>
            <w:shd w:val="clear" w:color="auto" w:fill="auto"/>
            <w:noWrap/>
            <w:vAlign w:val="bottom"/>
            <w:hideMark/>
          </w:tcPr>
          <w:p w14:paraId="393047C0" w14:textId="77777777" w:rsidR="005F198D" w:rsidRPr="005F198D" w:rsidRDefault="005F198D" w:rsidP="005F198D">
            <w:pPr>
              <w:suppressAutoHyphens w:val="0"/>
              <w:jc w:val="center"/>
              <w:rPr>
                <w:rFonts w:ascii="Calibri" w:hAnsi="Calibri"/>
                <w:color w:val="000000"/>
                <w:sz w:val="22"/>
                <w:szCs w:val="22"/>
                <w:lang w:eastAsia="cs-CZ"/>
              </w:rPr>
            </w:pPr>
            <w:r w:rsidRPr="005F198D">
              <w:rPr>
                <w:rFonts w:ascii="Calibri" w:hAnsi="Calibri"/>
                <w:color w:val="000000"/>
                <w:sz w:val="22"/>
                <w:szCs w:val="22"/>
                <w:lang w:eastAsia="cs-CZ"/>
              </w:rPr>
              <w:t> </w:t>
            </w:r>
          </w:p>
        </w:tc>
      </w:tr>
      <w:tr w:rsidR="005F198D" w:rsidRPr="005F198D" w14:paraId="50A366BB" w14:textId="77777777" w:rsidTr="007606CE">
        <w:trPr>
          <w:trHeight w:val="1796"/>
        </w:trPr>
        <w:tc>
          <w:tcPr>
            <w:tcW w:w="7386" w:type="dxa"/>
            <w:tcBorders>
              <w:top w:val="nil"/>
              <w:left w:val="single" w:sz="4" w:space="0" w:color="auto"/>
              <w:bottom w:val="single" w:sz="4" w:space="0" w:color="auto"/>
              <w:right w:val="single" w:sz="4" w:space="0" w:color="auto"/>
            </w:tcBorders>
            <w:shd w:val="clear" w:color="auto" w:fill="auto"/>
            <w:noWrap/>
            <w:vAlign w:val="center"/>
            <w:hideMark/>
          </w:tcPr>
          <w:p w14:paraId="2C93647E" w14:textId="50401189" w:rsidR="005F198D" w:rsidRPr="005F198D" w:rsidRDefault="005F198D" w:rsidP="005F198D">
            <w:pPr>
              <w:suppressAutoHyphens w:val="0"/>
              <w:jc w:val="both"/>
              <w:rPr>
                <w:rFonts w:ascii="Calibri" w:hAnsi="Calibri"/>
                <w:sz w:val="22"/>
                <w:szCs w:val="22"/>
                <w:lang w:eastAsia="cs-CZ"/>
              </w:rPr>
            </w:pPr>
            <w:r w:rsidRPr="005F198D">
              <w:rPr>
                <w:rFonts w:ascii="Calibri" w:hAnsi="Calibri"/>
                <w:sz w:val="22"/>
                <w:szCs w:val="22"/>
                <w:lang w:eastAsia="cs-CZ"/>
              </w:rPr>
              <w:t>Vysoce zátěžová homogenní vinylová podlahová krytina v rolích o tloušťce 2 mm, l</w:t>
            </w:r>
            <w:r w:rsidR="00A67B9B">
              <w:rPr>
                <w:rFonts w:ascii="Calibri" w:hAnsi="Calibri"/>
                <w:sz w:val="22"/>
                <w:szCs w:val="22"/>
                <w:lang w:eastAsia="cs-CZ"/>
              </w:rPr>
              <w:t>aser</w:t>
            </w:r>
            <w:r w:rsidRPr="005F198D">
              <w:rPr>
                <w:rFonts w:ascii="Calibri" w:hAnsi="Calibri"/>
                <w:sz w:val="22"/>
                <w:szCs w:val="22"/>
                <w:lang w:eastAsia="cs-CZ"/>
              </w:rPr>
              <w:t>em tvrzená povrchová úpr</w:t>
            </w:r>
            <w:r w:rsidR="007B07CB">
              <w:rPr>
                <w:rFonts w:ascii="Calibri" w:hAnsi="Calibri"/>
                <w:sz w:val="22"/>
                <w:szCs w:val="22"/>
                <w:lang w:eastAsia="cs-CZ"/>
              </w:rPr>
              <w:t>a</w:t>
            </w:r>
            <w:r w:rsidRPr="005F198D">
              <w:rPr>
                <w:rFonts w:ascii="Calibri" w:hAnsi="Calibri"/>
                <w:sz w:val="22"/>
                <w:szCs w:val="22"/>
                <w:lang w:eastAsia="cs-CZ"/>
              </w:rPr>
              <w:t>va s vysokou odolností vůči chemikáliím nevyžadující aplikaci ochranných emulzí. Bezesměrný dekor s příměsí transparentního vinylového granulátu pro 3D efekt. Reakce na oheň Bfl-s1, váha ≤ 2850g/m2, součinitel smykového  tření dle ČSN 744507 min. 0,6. TVOC po 28 dnech &lt; 10μg/ m3 dle ISO 16000-6. Bez obsahu těžkých kovů a ftalátů spadajících do skupiny CMR.</w:t>
            </w:r>
          </w:p>
        </w:tc>
        <w:tc>
          <w:tcPr>
            <w:tcW w:w="851" w:type="dxa"/>
            <w:tcBorders>
              <w:top w:val="nil"/>
              <w:left w:val="nil"/>
              <w:bottom w:val="nil"/>
              <w:right w:val="single" w:sz="4" w:space="0" w:color="auto"/>
            </w:tcBorders>
            <w:shd w:val="clear" w:color="auto" w:fill="auto"/>
            <w:noWrap/>
            <w:vAlign w:val="bottom"/>
            <w:hideMark/>
          </w:tcPr>
          <w:p w14:paraId="2D8302E0" w14:textId="77777777" w:rsidR="005F198D" w:rsidRPr="005F198D" w:rsidRDefault="005F198D" w:rsidP="005F198D">
            <w:pPr>
              <w:suppressAutoHyphens w:val="0"/>
              <w:jc w:val="center"/>
              <w:rPr>
                <w:rFonts w:ascii="Calibri" w:hAnsi="Calibri"/>
                <w:color w:val="000000"/>
                <w:sz w:val="22"/>
                <w:szCs w:val="22"/>
                <w:lang w:eastAsia="cs-CZ"/>
              </w:rPr>
            </w:pPr>
            <w:r w:rsidRPr="005F198D">
              <w:rPr>
                <w:rFonts w:ascii="Calibri" w:hAnsi="Calibri"/>
                <w:color w:val="000000"/>
                <w:sz w:val="22"/>
                <w:szCs w:val="22"/>
                <w:lang w:eastAsia="cs-CZ"/>
              </w:rPr>
              <w:t>m2</w:t>
            </w:r>
          </w:p>
        </w:tc>
        <w:tc>
          <w:tcPr>
            <w:tcW w:w="1559" w:type="dxa"/>
            <w:tcBorders>
              <w:top w:val="nil"/>
              <w:left w:val="nil"/>
              <w:bottom w:val="nil"/>
              <w:right w:val="single" w:sz="4" w:space="0" w:color="auto"/>
            </w:tcBorders>
            <w:shd w:val="clear" w:color="auto" w:fill="auto"/>
            <w:noWrap/>
            <w:vAlign w:val="bottom"/>
            <w:hideMark/>
          </w:tcPr>
          <w:p w14:paraId="161221B2" w14:textId="77777777" w:rsidR="005F198D" w:rsidRPr="005F198D" w:rsidRDefault="005F198D" w:rsidP="005F198D">
            <w:pPr>
              <w:suppressAutoHyphens w:val="0"/>
              <w:jc w:val="center"/>
              <w:rPr>
                <w:rFonts w:ascii="Calibri" w:hAnsi="Calibri"/>
                <w:color w:val="000000"/>
                <w:sz w:val="22"/>
                <w:szCs w:val="22"/>
                <w:lang w:eastAsia="cs-CZ"/>
              </w:rPr>
            </w:pPr>
            <w:r w:rsidRPr="005F198D">
              <w:rPr>
                <w:rFonts w:ascii="Calibri" w:hAnsi="Calibri"/>
                <w:color w:val="000000"/>
                <w:sz w:val="22"/>
                <w:szCs w:val="22"/>
                <w:lang w:eastAsia="cs-CZ"/>
              </w:rPr>
              <w:t> </w:t>
            </w:r>
          </w:p>
        </w:tc>
      </w:tr>
      <w:tr w:rsidR="005F198D" w:rsidRPr="005F198D" w14:paraId="17188453" w14:textId="77777777" w:rsidTr="005F198D">
        <w:trPr>
          <w:trHeight w:val="1950"/>
        </w:trPr>
        <w:tc>
          <w:tcPr>
            <w:tcW w:w="7386" w:type="dxa"/>
            <w:tcBorders>
              <w:top w:val="nil"/>
              <w:left w:val="single" w:sz="4" w:space="0" w:color="auto"/>
              <w:bottom w:val="single" w:sz="4" w:space="0" w:color="auto"/>
              <w:right w:val="single" w:sz="4" w:space="0" w:color="auto"/>
            </w:tcBorders>
            <w:shd w:val="clear" w:color="auto" w:fill="auto"/>
            <w:noWrap/>
            <w:vAlign w:val="center"/>
            <w:hideMark/>
          </w:tcPr>
          <w:p w14:paraId="27A8EF33" w14:textId="053E5426" w:rsidR="005F198D" w:rsidRPr="005F198D" w:rsidRDefault="005F198D" w:rsidP="005F198D">
            <w:pPr>
              <w:suppressAutoHyphens w:val="0"/>
              <w:jc w:val="both"/>
              <w:rPr>
                <w:rFonts w:ascii="Calibri" w:hAnsi="Calibri"/>
                <w:color w:val="000000"/>
                <w:sz w:val="22"/>
                <w:szCs w:val="22"/>
                <w:lang w:eastAsia="cs-CZ"/>
              </w:rPr>
            </w:pPr>
            <w:r w:rsidRPr="005F198D">
              <w:rPr>
                <w:rFonts w:ascii="Calibri" w:hAnsi="Calibri"/>
                <w:color w:val="000000"/>
                <w:sz w:val="22"/>
                <w:szCs w:val="22"/>
                <w:lang w:eastAsia="cs-CZ"/>
              </w:rPr>
              <w:t>Zátěžová homogenní vinylová podlahová krytina v rolích. Celková tloušťka 2mm, l</w:t>
            </w:r>
            <w:r w:rsidR="00A67B9B">
              <w:rPr>
                <w:rFonts w:ascii="Calibri" w:hAnsi="Calibri"/>
                <w:color w:val="000000"/>
                <w:sz w:val="22"/>
                <w:szCs w:val="22"/>
                <w:lang w:eastAsia="cs-CZ"/>
              </w:rPr>
              <w:t>ase</w:t>
            </w:r>
            <w:r w:rsidRPr="005F198D">
              <w:rPr>
                <w:rFonts w:ascii="Calibri" w:hAnsi="Calibri"/>
                <w:color w:val="000000"/>
                <w:sz w:val="22"/>
                <w:szCs w:val="22"/>
                <w:lang w:eastAsia="cs-CZ"/>
              </w:rPr>
              <w:t>rem tvrzená povrchová úprava s vysokou odolností vůči chemikáliím nevyžadující aplikaci ochranných emulzí. Reakce na oheň Bfl-s1, váha ≤ 3120 g/m2, součinitel smykového tření dle ČSN 744507 min. 0,6. TVOC po 28 dnech &lt; 10μg/ m3 dle ISO 16000-6. Bez obsahu těžkých kovů a ftalátů spadajících do skupiny CMR.</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16ED3426" w14:textId="77777777" w:rsidR="005F198D" w:rsidRPr="005F198D" w:rsidRDefault="005F198D" w:rsidP="005F198D">
            <w:pPr>
              <w:suppressAutoHyphens w:val="0"/>
              <w:jc w:val="center"/>
              <w:rPr>
                <w:rFonts w:ascii="Calibri" w:hAnsi="Calibri"/>
                <w:color w:val="000000"/>
                <w:sz w:val="22"/>
                <w:szCs w:val="22"/>
                <w:lang w:eastAsia="cs-CZ"/>
              </w:rPr>
            </w:pPr>
            <w:r w:rsidRPr="005F198D">
              <w:rPr>
                <w:rFonts w:ascii="Calibri" w:hAnsi="Calibri"/>
                <w:color w:val="000000"/>
                <w:sz w:val="22"/>
                <w:szCs w:val="22"/>
                <w:lang w:eastAsia="cs-CZ"/>
              </w:rPr>
              <w:t>m2</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24F64742" w14:textId="77777777" w:rsidR="005F198D" w:rsidRPr="005F198D" w:rsidRDefault="005F198D" w:rsidP="005F198D">
            <w:pPr>
              <w:suppressAutoHyphens w:val="0"/>
              <w:jc w:val="center"/>
              <w:rPr>
                <w:rFonts w:ascii="Calibri" w:hAnsi="Calibri"/>
                <w:color w:val="000000"/>
                <w:sz w:val="22"/>
                <w:szCs w:val="22"/>
                <w:lang w:eastAsia="cs-CZ"/>
              </w:rPr>
            </w:pPr>
            <w:r w:rsidRPr="005F198D">
              <w:rPr>
                <w:rFonts w:ascii="Calibri" w:hAnsi="Calibri"/>
                <w:color w:val="000000"/>
                <w:sz w:val="22"/>
                <w:szCs w:val="22"/>
                <w:lang w:eastAsia="cs-CZ"/>
              </w:rPr>
              <w:t> </w:t>
            </w:r>
          </w:p>
        </w:tc>
      </w:tr>
      <w:tr w:rsidR="005F198D" w:rsidRPr="005F198D" w14:paraId="67559E2F" w14:textId="77777777" w:rsidTr="005F198D">
        <w:trPr>
          <w:trHeight w:val="2235"/>
        </w:trPr>
        <w:tc>
          <w:tcPr>
            <w:tcW w:w="7386" w:type="dxa"/>
            <w:tcBorders>
              <w:top w:val="nil"/>
              <w:left w:val="single" w:sz="4" w:space="0" w:color="auto"/>
              <w:bottom w:val="single" w:sz="4" w:space="0" w:color="auto"/>
              <w:right w:val="single" w:sz="4" w:space="0" w:color="auto"/>
            </w:tcBorders>
            <w:shd w:val="clear" w:color="auto" w:fill="auto"/>
            <w:noWrap/>
            <w:vAlign w:val="center"/>
            <w:hideMark/>
          </w:tcPr>
          <w:p w14:paraId="2299135C" w14:textId="021CAB81" w:rsidR="005F198D" w:rsidRPr="005F198D" w:rsidRDefault="005F198D" w:rsidP="005F198D">
            <w:pPr>
              <w:suppressAutoHyphens w:val="0"/>
              <w:jc w:val="both"/>
              <w:rPr>
                <w:rFonts w:ascii="Calibri" w:hAnsi="Calibri"/>
                <w:color w:val="000000"/>
                <w:sz w:val="22"/>
                <w:szCs w:val="22"/>
                <w:lang w:eastAsia="cs-CZ"/>
              </w:rPr>
            </w:pPr>
            <w:r w:rsidRPr="005F198D">
              <w:rPr>
                <w:rFonts w:ascii="Calibri" w:hAnsi="Calibri"/>
                <w:color w:val="000000"/>
                <w:sz w:val="22"/>
                <w:szCs w:val="22"/>
                <w:lang w:eastAsia="cs-CZ"/>
              </w:rPr>
              <w:t>Elektrostaticky vodivá homogenní vinylová podlahová krytina v rolích,</w:t>
            </w:r>
            <w:r w:rsidR="007B07CB">
              <w:rPr>
                <w:rFonts w:ascii="Calibri" w:hAnsi="Calibri"/>
                <w:color w:val="000000"/>
                <w:sz w:val="22"/>
                <w:szCs w:val="22"/>
                <w:lang w:eastAsia="cs-CZ"/>
              </w:rPr>
              <w:t xml:space="preserve"> </w:t>
            </w:r>
            <w:r w:rsidRPr="005F198D">
              <w:rPr>
                <w:rFonts w:ascii="Calibri" w:hAnsi="Calibri"/>
                <w:color w:val="000000"/>
                <w:sz w:val="22"/>
                <w:szCs w:val="22"/>
                <w:lang w:eastAsia="cs-CZ"/>
              </w:rPr>
              <w:t>s povrchovou úpravou tvrzenou l</w:t>
            </w:r>
            <w:r w:rsidR="00A67B9B">
              <w:rPr>
                <w:rFonts w:ascii="Calibri" w:hAnsi="Calibri"/>
                <w:color w:val="000000"/>
                <w:sz w:val="22"/>
                <w:szCs w:val="22"/>
                <w:lang w:eastAsia="cs-CZ"/>
              </w:rPr>
              <w:t>ase</w:t>
            </w:r>
            <w:r w:rsidRPr="005F198D">
              <w:rPr>
                <w:rFonts w:ascii="Calibri" w:hAnsi="Calibri"/>
                <w:color w:val="000000"/>
                <w:sz w:val="22"/>
                <w:szCs w:val="22"/>
                <w:lang w:eastAsia="cs-CZ"/>
              </w:rPr>
              <w:t>rem s vysokou odolností vůči chemikáliím, vnitřní odpor dle EN 1081 104 ˂ 106Ω. Celková tloušťka 2mm, 2m široké role, váha ≤ 3060 g/m2. Reakce na oheň Bfl-s1, součinitel smykového tření dle ČSN 744507 min. 0,6. TVOC po 28 dnech méně než 10 μg/ m3 dle ISO 16000-6. Bez obsahu těžkých kovů a ftalátů spadajících do skupiny CMR. Včetně provedení revize</w:t>
            </w:r>
            <w:r w:rsidR="00FB45DB">
              <w:rPr>
                <w:rFonts w:ascii="Calibri" w:hAnsi="Calibri"/>
                <w:color w:val="000000"/>
                <w:sz w:val="22"/>
                <w:szCs w:val="22"/>
                <w:lang w:eastAsia="cs-CZ"/>
              </w:rPr>
              <w:t>. PVC Gerflor Mipolam Elegance EL5.</w:t>
            </w:r>
          </w:p>
        </w:tc>
        <w:tc>
          <w:tcPr>
            <w:tcW w:w="851" w:type="dxa"/>
            <w:tcBorders>
              <w:top w:val="nil"/>
              <w:left w:val="nil"/>
              <w:bottom w:val="single" w:sz="4" w:space="0" w:color="auto"/>
              <w:right w:val="single" w:sz="4" w:space="0" w:color="auto"/>
            </w:tcBorders>
            <w:shd w:val="clear" w:color="auto" w:fill="auto"/>
            <w:noWrap/>
            <w:vAlign w:val="bottom"/>
            <w:hideMark/>
          </w:tcPr>
          <w:p w14:paraId="65887488" w14:textId="77777777" w:rsidR="005F198D" w:rsidRPr="005F198D" w:rsidRDefault="005F198D" w:rsidP="005F198D">
            <w:pPr>
              <w:suppressAutoHyphens w:val="0"/>
              <w:jc w:val="center"/>
              <w:rPr>
                <w:rFonts w:ascii="Calibri" w:hAnsi="Calibri"/>
                <w:color w:val="000000"/>
                <w:sz w:val="22"/>
                <w:szCs w:val="22"/>
                <w:lang w:eastAsia="cs-CZ"/>
              </w:rPr>
            </w:pPr>
            <w:r w:rsidRPr="005F198D">
              <w:rPr>
                <w:rFonts w:ascii="Calibri" w:hAnsi="Calibri"/>
                <w:color w:val="000000"/>
                <w:sz w:val="22"/>
                <w:szCs w:val="22"/>
                <w:lang w:eastAsia="cs-CZ"/>
              </w:rPr>
              <w:t>m2</w:t>
            </w:r>
          </w:p>
        </w:tc>
        <w:tc>
          <w:tcPr>
            <w:tcW w:w="1559" w:type="dxa"/>
            <w:tcBorders>
              <w:top w:val="nil"/>
              <w:left w:val="nil"/>
              <w:bottom w:val="single" w:sz="4" w:space="0" w:color="auto"/>
              <w:right w:val="single" w:sz="4" w:space="0" w:color="auto"/>
            </w:tcBorders>
            <w:shd w:val="clear" w:color="auto" w:fill="auto"/>
            <w:noWrap/>
            <w:vAlign w:val="bottom"/>
            <w:hideMark/>
          </w:tcPr>
          <w:p w14:paraId="3EEB6384" w14:textId="77777777" w:rsidR="005F198D" w:rsidRPr="005F198D" w:rsidRDefault="005F198D" w:rsidP="005F198D">
            <w:pPr>
              <w:suppressAutoHyphens w:val="0"/>
              <w:jc w:val="center"/>
              <w:rPr>
                <w:rFonts w:ascii="Calibri" w:hAnsi="Calibri"/>
                <w:color w:val="000000"/>
                <w:sz w:val="22"/>
                <w:szCs w:val="22"/>
                <w:lang w:eastAsia="cs-CZ"/>
              </w:rPr>
            </w:pPr>
            <w:r w:rsidRPr="005F198D">
              <w:rPr>
                <w:rFonts w:ascii="Calibri" w:hAnsi="Calibri"/>
                <w:color w:val="000000"/>
                <w:sz w:val="22"/>
                <w:szCs w:val="22"/>
                <w:lang w:eastAsia="cs-CZ"/>
              </w:rPr>
              <w:t> </w:t>
            </w:r>
          </w:p>
        </w:tc>
      </w:tr>
    </w:tbl>
    <w:p w14:paraId="5AA26C1B" w14:textId="77777777" w:rsidR="006E4E69" w:rsidRPr="00BB0C0B" w:rsidRDefault="006E4E69" w:rsidP="00C422A6">
      <w:pPr>
        <w:jc w:val="both"/>
        <w:rPr>
          <w:color w:val="000000"/>
          <w:sz w:val="22"/>
          <w:szCs w:val="22"/>
        </w:rPr>
      </w:pPr>
    </w:p>
    <w:p w14:paraId="241A2B64" w14:textId="77777777" w:rsidR="00A9618A" w:rsidRPr="00BB0C0B" w:rsidRDefault="00A9618A" w:rsidP="00C422A6">
      <w:pPr>
        <w:jc w:val="both"/>
        <w:rPr>
          <w:color w:val="000000"/>
          <w:sz w:val="22"/>
          <w:szCs w:val="22"/>
        </w:rPr>
      </w:pPr>
    </w:p>
    <w:p w14:paraId="1AFF5E2B" w14:textId="77777777" w:rsidR="00A9618A" w:rsidRPr="00BB0C0B" w:rsidRDefault="00A9618A" w:rsidP="00C422A6">
      <w:pPr>
        <w:jc w:val="both"/>
        <w:rPr>
          <w:color w:val="000000"/>
          <w:sz w:val="22"/>
          <w:szCs w:val="22"/>
        </w:rPr>
      </w:pPr>
    </w:p>
    <w:sectPr w:rsidR="00A9618A" w:rsidRPr="00BB0C0B" w:rsidSect="005A0E15">
      <w:footerReference w:type="default" r:id="rId9"/>
      <w:headerReference w:type="first" r:id="rId10"/>
      <w:pgSz w:w="11906" w:h="16838"/>
      <w:pgMar w:top="1417" w:right="1417" w:bottom="1701" w:left="1417" w:header="708" w:footer="708" w:gutter="0"/>
      <w:cols w:space="708"/>
      <w:titlePg/>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12703" w14:textId="77777777" w:rsidR="005A0E15" w:rsidRDefault="005A0E15" w:rsidP="00C12F30">
      <w:r>
        <w:separator/>
      </w:r>
    </w:p>
  </w:endnote>
  <w:endnote w:type="continuationSeparator" w:id="0">
    <w:p w14:paraId="1223494C" w14:textId="77777777" w:rsidR="005A0E15" w:rsidRDefault="005A0E15" w:rsidP="00C12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7788475"/>
      <w:docPartObj>
        <w:docPartGallery w:val="Page Numbers (Bottom of Page)"/>
        <w:docPartUnique/>
      </w:docPartObj>
    </w:sdtPr>
    <w:sdtEndPr/>
    <w:sdtContent>
      <w:p w14:paraId="05EEDCBA" w14:textId="77777777" w:rsidR="007606CE" w:rsidRDefault="00D93C62">
        <w:pPr>
          <w:pStyle w:val="Zpat"/>
          <w:jc w:val="center"/>
        </w:pPr>
        <w:r>
          <w:fldChar w:fldCharType="begin"/>
        </w:r>
        <w:r w:rsidR="00023F81">
          <w:instrText>PAGE   \* MERGEFORMAT</w:instrText>
        </w:r>
        <w:r>
          <w:fldChar w:fldCharType="separate"/>
        </w:r>
        <w:r w:rsidR="00717CAA">
          <w:rPr>
            <w:noProof/>
          </w:rPr>
          <w:t>2</w:t>
        </w:r>
        <w:r>
          <w:rPr>
            <w:noProof/>
          </w:rPr>
          <w:fldChar w:fldCharType="end"/>
        </w:r>
      </w:p>
    </w:sdtContent>
  </w:sdt>
  <w:p w14:paraId="37966D97" w14:textId="77777777" w:rsidR="007606CE" w:rsidRDefault="007606C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90865" w14:textId="77777777" w:rsidR="005A0E15" w:rsidRDefault="005A0E15" w:rsidP="00C12F30">
      <w:r>
        <w:separator/>
      </w:r>
    </w:p>
  </w:footnote>
  <w:footnote w:type="continuationSeparator" w:id="0">
    <w:p w14:paraId="255C1ED2" w14:textId="77777777" w:rsidR="005A0E15" w:rsidRDefault="005A0E15" w:rsidP="00C12F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6B390" w14:textId="77777777" w:rsidR="00E67A18" w:rsidRPr="009A0A4D" w:rsidRDefault="00E67A18" w:rsidP="00E67A18">
    <w:pPr>
      <w:pStyle w:val="Zhlav"/>
      <w:pBdr>
        <w:top w:val="single" w:sz="4" w:space="1" w:color="auto"/>
        <w:left w:val="single" w:sz="4" w:space="0" w:color="auto"/>
        <w:bottom w:val="single" w:sz="4" w:space="1" w:color="auto"/>
        <w:right w:val="single" w:sz="4" w:space="0" w:color="auto"/>
      </w:pBdr>
      <w:tabs>
        <w:tab w:val="clear" w:pos="4536"/>
        <w:tab w:val="clear" w:pos="9072"/>
      </w:tabs>
      <w:rPr>
        <w:rFonts w:ascii="Arial" w:hAnsi="Arial" w:cs="Arial"/>
        <w:b/>
      </w:rPr>
    </w:pPr>
    <w:r w:rsidRPr="009A0A4D">
      <w:rPr>
        <w:rFonts w:ascii="Arial" w:hAnsi="Arial" w:cs="Arial"/>
        <w:b/>
      </w:rPr>
      <w:t xml:space="preserve">   Číslo smlouvy </w:t>
    </w:r>
    <w:proofErr w:type="gramStart"/>
    <w:r w:rsidRPr="009A0A4D">
      <w:rPr>
        <w:rFonts w:ascii="Arial" w:hAnsi="Arial" w:cs="Arial"/>
        <w:b/>
      </w:rPr>
      <w:t xml:space="preserve">zhotovitele:   </w:t>
    </w:r>
    <w:proofErr w:type="gramEnd"/>
    <w:r w:rsidRPr="009A0A4D">
      <w:rPr>
        <w:rFonts w:ascii="Arial" w:hAnsi="Arial" w:cs="Arial"/>
        <w:b/>
      </w:rPr>
      <w:t xml:space="preserve">        </w:t>
    </w:r>
    <w:r>
      <w:rPr>
        <w:rFonts w:ascii="Arial" w:hAnsi="Arial" w:cs="Arial"/>
        <w:b/>
      </w:rPr>
      <w:t xml:space="preserve">                 </w:t>
    </w:r>
    <w:r w:rsidRPr="009A0A4D">
      <w:rPr>
        <w:rFonts w:ascii="Arial" w:hAnsi="Arial" w:cs="Arial"/>
        <w:b/>
      </w:rPr>
      <w:t xml:space="preserve">Číslo smlouvy objednatele:                                                                                                                               </w:t>
    </w:r>
  </w:p>
  <w:p w14:paraId="10836F63" w14:textId="77777777" w:rsidR="00E67A18" w:rsidRPr="009A0A4D" w:rsidRDefault="00E67A18" w:rsidP="00E67A18">
    <w:pPr>
      <w:pStyle w:val="Zhlav"/>
      <w:rPr>
        <w:rFonts w:ascii="Arial" w:hAnsi="Arial" w:cs="Arial"/>
      </w:rPr>
    </w:pPr>
  </w:p>
  <w:p w14:paraId="3EA7C8C6" w14:textId="114930ED" w:rsidR="007606CE" w:rsidRPr="00E67A18" w:rsidRDefault="007606CE" w:rsidP="00E67A1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0"/>
        </w:tabs>
        <w:ind w:left="360" w:hanging="360"/>
      </w:pPr>
      <w:rPr>
        <w:rFonts w:hint="default"/>
        <w:sz w:val="24"/>
      </w:rPr>
    </w:lvl>
  </w:abstractNum>
  <w:abstractNum w:abstractNumId="1" w15:restartNumberingAfterBreak="0">
    <w:nsid w:val="00000002"/>
    <w:multiLevelType w:val="multilevel"/>
    <w:tmpl w:val="EED4D7FA"/>
    <w:name w:val="WW8Num2"/>
    <w:lvl w:ilvl="0">
      <w:start w:val="1"/>
      <w:numFmt w:val="decimal"/>
      <w:lvlText w:val="%1."/>
      <w:lvlJc w:val="left"/>
      <w:pPr>
        <w:tabs>
          <w:tab w:val="num" w:pos="0"/>
        </w:tabs>
        <w:ind w:left="360" w:hanging="360"/>
      </w:pPr>
      <w:rPr>
        <w:rFonts w:hint="default"/>
        <w:color w:val="auto"/>
        <w:sz w:val="24"/>
        <w:szCs w:val="24"/>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555" w:hanging="555"/>
      </w:pPr>
      <w:rPr>
        <w:rFonts w:hint="default"/>
        <w:sz w:val="24"/>
        <w:szCs w:val="24"/>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555" w:hanging="555"/>
      </w:pPr>
      <w:rPr>
        <w:rFonts w:hint="default"/>
        <w:sz w:val="24"/>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360" w:hanging="360"/>
      </w:pPr>
      <w:rPr>
        <w:rFonts w:hint="default"/>
        <w:color w:val="000000"/>
        <w:sz w:val="24"/>
      </w:rPr>
    </w:lvl>
  </w:abstractNum>
  <w:abstractNum w:abstractNumId="5" w15:restartNumberingAfterBreak="0">
    <w:nsid w:val="00000006"/>
    <w:multiLevelType w:val="singleLevel"/>
    <w:tmpl w:val="00000006"/>
    <w:name w:val="WW8Num6"/>
    <w:lvl w:ilvl="0">
      <w:start w:val="5"/>
      <w:numFmt w:val="bullet"/>
      <w:lvlText w:val="-"/>
      <w:lvlJc w:val="left"/>
      <w:pPr>
        <w:tabs>
          <w:tab w:val="num" w:pos="0"/>
        </w:tabs>
        <w:ind w:left="1080" w:hanging="360"/>
      </w:pPr>
      <w:rPr>
        <w:rFonts w:ascii="Times New Roman" w:hAnsi="Times New Roman" w:cs="Times New Roman" w:hint="default"/>
        <w:sz w:val="24"/>
      </w:rPr>
    </w:lvl>
  </w:abstractNum>
  <w:abstractNum w:abstractNumId="6" w15:restartNumberingAfterBreak="0">
    <w:nsid w:val="00000007"/>
    <w:multiLevelType w:val="singleLevel"/>
    <w:tmpl w:val="00000007"/>
    <w:name w:val="WW8Num8"/>
    <w:lvl w:ilvl="0">
      <w:start w:val="5"/>
      <w:numFmt w:val="bullet"/>
      <w:lvlText w:val="-"/>
      <w:lvlJc w:val="left"/>
      <w:pPr>
        <w:tabs>
          <w:tab w:val="num" w:pos="0"/>
        </w:tabs>
        <w:ind w:left="1080" w:hanging="360"/>
      </w:pPr>
      <w:rPr>
        <w:rFonts w:ascii="Times New Roman" w:hAnsi="Times New Roman" w:cs="Times New Roman" w:hint="default"/>
      </w:rPr>
    </w:lvl>
  </w:abstractNum>
  <w:abstractNum w:abstractNumId="7" w15:restartNumberingAfterBreak="0">
    <w:nsid w:val="00000008"/>
    <w:multiLevelType w:val="multilevel"/>
    <w:tmpl w:val="0000000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15:restartNumberingAfterBreak="0">
    <w:nsid w:val="0A447B67"/>
    <w:multiLevelType w:val="hybridMultilevel"/>
    <w:tmpl w:val="045EDA3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C0B1462"/>
    <w:multiLevelType w:val="hybridMultilevel"/>
    <w:tmpl w:val="78A0F8B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BD514FF"/>
    <w:multiLevelType w:val="hybridMultilevel"/>
    <w:tmpl w:val="457E62F6"/>
    <w:lvl w:ilvl="0" w:tplc="80DCE24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E81E91"/>
    <w:multiLevelType w:val="hybridMultilevel"/>
    <w:tmpl w:val="AADC46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8750E38"/>
    <w:multiLevelType w:val="hybridMultilevel"/>
    <w:tmpl w:val="4D60D59E"/>
    <w:lvl w:ilvl="0" w:tplc="C46E5910">
      <w:start w:val="5"/>
      <w:numFmt w:val="bullet"/>
      <w:lvlText w:val="-"/>
      <w:lvlJc w:val="left"/>
      <w:pPr>
        <w:ind w:left="108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7BB477B2"/>
    <w:multiLevelType w:val="hybridMultilevel"/>
    <w:tmpl w:val="1238764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7F6C2D01"/>
    <w:multiLevelType w:val="hybridMultilevel"/>
    <w:tmpl w:val="12387646"/>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16cid:durableId="844785367">
    <w:abstractNumId w:val="0"/>
  </w:num>
  <w:num w:numId="2" w16cid:durableId="362632120">
    <w:abstractNumId w:val="1"/>
  </w:num>
  <w:num w:numId="3" w16cid:durableId="511185979">
    <w:abstractNumId w:val="2"/>
  </w:num>
  <w:num w:numId="4" w16cid:durableId="1527674653">
    <w:abstractNumId w:val="3"/>
  </w:num>
  <w:num w:numId="5" w16cid:durableId="1695493688">
    <w:abstractNumId w:val="4"/>
  </w:num>
  <w:num w:numId="6" w16cid:durableId="308219091">
    <w:abstractNumId w:val="5"/>
  </w:num>
  <w:num w:numId="7" w16cid:durableId="1609268463">
    <w:abstractNumId w:val="6"/>
  </w:num>
  <w:num w:numId="8" w16cid:durableId="765198405">
    <w:abstractNumId w:val="7"/>
  </w:num>
  <w:num w:numId="9" w16cid:durableId="153518954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50987037">
    <w:abstractNumId w:val="11"/>
  </w:num>
  <w:num w:numId="11" w16cid:durableId="416949122">
    <w:abstractNumId w:val="10"/>
  </w:num>
  <w:num w:numId="12" w16cid:durableId="1979067215">
    <w:abstractNumId w:val="13"/>
  </w:num>
  <w:num w:numId="13" w16cid:durableId="392123142">
    <w:abstractNumId w:val="12"/>
  </w:num>
  <w:num w:numId="14" w16cid:durableId="1094127663">
    <w:abstractNumId w:val="14"/>
  </w:num>
  <w:num w:numId="15" w16cid:durableId="1518034911">
    <w:abstractNumId w:val="9"/>
  </w:num>
  <w:num w:numId="16" w16cid:durableId="1458178918">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gr. PLUHÁČKOVÁ Markéta">
    <w15:presenceInfo w15:providerId="AD" w15:userId="S-1-5-21-3610670882-1191656340-2769029109-87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defaultTableStyle w:val="Normln"/>
  <w:drawingGridHorizontalSpacing w:val="2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846"/>
    <w:rsid w:val="00023F81"/>
    <w:rsid w:val="00040763"/>
    <w:rsid w:val="000424CD"/>
    <w:rsid w:val="0005119C"/>
    <w:rsid w:val="00065B5B"/>
    <w:rsid w:val="00082D22"/>
    <w:rsid w:val="00090773"/>
    <w:rsid w:val="000A1B86"/>
    <w:rsid w:val="000F60A3"/>
    <w:rsid w:val="00102F92"/>
    <w:rsid w:val="0012127A"/>
    <w:rsid w:val="001472AA"/>
    <w:rsid w:val="001569E2"/>
    <w:rsid w:val="00174930"/>
    <w:rsid w:val="001B4923"/>
    <w:rsid w:val="001B7AD4"/>
    <w:rsid w:val="001D71D2"/>
    <w:rsid w:val="001F39D5"/>
    <w:rsid w:val="00214EB8"/>
    <w:rsid w:val="00234F94"/>
    <w:rsid w:val="002627AF"/>
    <w:rsid w:val="0028150B"/>
    <w:rsid w:val="00290341"/>
    <w:rsid w:val="0029334A"/>
    <w:rsid w:val="002A4478"/>
    <w:rsid w:val="002E4874"/>
    <w:rsid w:val="002E60B8"/>
    <w:rsid w:val="00400249"/>
    <w:rsid w:val="00402180"/>
    <w:rsid w:val="004040FC"/>
    <w:rsid w:val="00423C3A"/>
    <w:rsid w:val="00426A16"/>
    <w:rsid w:val="0044492A"/>
    <w:rsid w:val="00450103"/>
    <w:rsid w:val="004535D3"/>
    <w:rsid w:val="00484222"/>
    <w:rsid w:val="004A34B7"/>
    <w:rsid w:val="00514FE3"/>
    <w:rsid w:val="00530E31"/>
    <w:rsid w:val="00533D0A"/>
    <w:rsid w:val="005502F5"/>
    <w:rsid w:val="005977BD"/>
    <w:rsid w:val="005A0E15"/>
    <w:rsid w:val="005B2474"/>
    <w:rsid w:val="005B3773"/>
    <w:rsid w:val="005D1FAC"/>
    <w:rsid w:val="005E46EC"/>
    <w:rsid w:val="005E6ADF"/>
    <w:rsid w:val="005F198D"/>
    <w:rsid w:val="005F57AD"/>
    <w:rsid w:val="006020F2"/>
    <w:rsid w:val="00611877"/>
    <w:rsid w:val="006463D6"/>
    <w:rsid w:val="00651E9B"/>
    <w:rsid w:val="00652CD4"/>
    <w:rsid w:val="006539C3"/>
    <w:rsid w:val="0069122A"/>
    <w:rsid w:val="006A772C"/>
    <w:rsid w:val="006C351A"/>
    <w:rsid w:val="006E4E69"/>
    <w:rsid w:val="007065B5"/>
    <w:rsid w:val="00717CAA"/>
    <w:rsid w:val="00720524"/>
    <w:rsid w:val="0072365D"/>
    <w:rsid w:val="0073338B"/>
    <w:rsid w:val="007558EE"/>
    <w:rsid w:val="007606CE"/>
    <w:rsid w:val="00762543"/>
    <w:rsid w:val="00762FC4"/>
    <w:rsid w:val="007A1073"/>
    <w:rsid w:val="007B07CB"/>
    <w:rsid w:val="007B3E51"/>
    <w:rsid w:val="007F6BC4"/>
    <w:rsid w:val="00845E92"/>
    <w:rsid w:val="008F5497"/>
    <w:rsid w:val="0093182B"/>
    <w:rsid w:val="00931B8E"/>
    <w:rsid w:val="0094362D"/>
    <w:rsid w:val="0097385D"/>
    <w:rsid w:val="009B4FB6"/>
    <w:rsid w:val="009B716F"/>
    <w:rsid w:val="009D773B"/>
    <w:rsid w:val="00A07E54"/>
    <w:rsid w:val="00A561D6"/>
    <w:rsid w:val="00A67B9B"/>
    <w:rsid w:val="00A9618A"/>
    <w:rsid w:val="00AA2EB9"/>
    <w:rsid w:val="00AA3F2D"/>
    <w:rsid w:val="00AB6BB1"/>
    <w:rsid w:val="00AC3878"/>
    <w:rsid w:val="00AF58AD"/>
    <w:rsid w:val="00B10846"/>
    <w:rsid w:val="00B15407"/>
    <w:rsid w:val="00B56258"/>
    <w:rsid w:val="00B903F7"/>
    <w:rsid w:val="00BB0C0B"/>
    <w:rsid w:val="00BC67AC"/>
    <w:rsid w:val="00BD74CC"/>
    <w:rsid w:val="00BF5D8D"/>
    <w:rsid w:val="00C12396"/>
    <w:rsid w:val="00C12F30"/>
    <w:rsid w:val="00C422A6"/>
    <w:rsid w:val="00C93838"/>
    <w:rsid w:val="00CA443A"/>
    <w:rsid w:val="00CA463D"/>
    <w:rsid w:val="00CB0555"/>
    <w:rsid w:val="00D0024A"/>
    <w:rsid w:val="00D17FBE"/>
    <w:rsid w:val="00D93C62"/>
    <w:rsid w:val="00DB02AB"/>
    <w:rsid w:val="00E24C44"/>
    <w:rsid w:val="00E41FC5"/>
    <w:rsid w:val="00E67A18"/>
    <w:rsid w:val="00E8035B"/>
    <w:rsid w:val="00E86580"/>
    <w:rsid w:val="00E905E3"/>
    <w:rsid w:val="00E93648"/>
    <w:rsid w:val="00EC350C"/>
    <w:rsid w:val="00F0023E"/>
    <w:rsid w:val="00F37B11"/>
    <w:rsid w:val="00F42E2F"/>
    <w:rsid w:val="00F5478B"/>
    <w:rsid w:val="00F824CE"/>
    <w:rsid w:val="00F9528D"/>
    <w:rsid w:val="00FA12B2"/>
    <w:rsid w:val="00FB45DB"/>
    <w:rsid w:val="00FB5ED6"/>
    <w:rsid w:val="00FD25EB"/>
    <w:rsid w:val="00FD63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C184C6D"/>
  <w15:docId w15:val="{1DA9B380-830D-4271-8B3E-38717407E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14EB8"/>
    <w:pPr>
      <w:suppressAutoHyphens/>
    </w:pPr>
    <w:rPr>
      <w:lang w:eastAsia="ar-SA"/>
    </w:rPr>
  </w:style>
  <w:style w:type="paragraph" w:styleId="Nadpis5">
    <w:name w:val="heading 5"/>
    <w:basedOn w:val="Normln"/>
    <w:next w:val="Normln"/>
    <w:link w:val="Nadpis5Char"/>
    <w:qFormat/>
    <w:rsid w:val="00E67A18"/>
    <w:pPr>
      <w:keepNext/>
      <w:widowControl w:val="0"/>
      <w:suppressAutoHyphens w:val="0"/>
      <w:jc w:val="center"/>
      <w:outlineLvl w:val="4"/>
    </w:pPr>
    <w:rPr>
      <w:rFonts w:ascii="Arial" w:hAnsi="Arial"/>
      <w:sz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214EB8"/>
    <w:rPr>
      <w:rFonts w:hint="default"/>
      <w:sz w:val="24"/>
    </w:rPr>
  </w:style>
  <w:style w:type="character" w:customStyle="1" w:styleId="WW8Num2z0">
    <w:name w:val="WW8Num2z0"/>
    <w:rsid w:val="00214EB8"/>
    <w:rPr>
      <w:rFonts w:hint="default"/>
      <w:color w:val="auto"/>
      <w:sz w:val="24"/>
      <w:szCs w:val="24"/>
    </w:rPr>
  </w:style>
  <w:style w:type="character" w:customStyle="1" w:styleId="WW8Num3z0">
    <w:name w:val="WW8Num3z0"/>
    <w:rsid w:val="00214EB8"/>
    <w:rPr>
      <w:rFonts w:hint="default"/>
      <w:sz w:val="24"/>
      <w:szCs w:val="24"/>
    </w:rPr>
  </w:style>
  <w:style w:type="character" w:customStyle="1" w:styleId="WW8Num4z0">
    <w:name w:val="WW8Num4z0"/>
    <w:rsid w:val="00214EB8"/>
    <w:rPr>
      <w:rFonts w:hint="default"/>
      <w:sz w:val="24"/>
    </w:rPr>
  </w:style>
  <w:style w:type="character" w:customStyle="1" w:styleId="WW8Num5z0">
    <w:name w:val="WW8Num5z0"/>
    <w:rsid w:val="00214EB8"/>
    <w:rPr>
      <w:rFonts w:hint="default"/>
      <w:color w:val="000000"/>
      <w:sz w:val="24"/>
    </w:rPr>
  </w:style>
  <w:style w:type="character" w:customStyle="1" w:styleId="WW8Num6z0">
    <w:name w:val="WW8Num6z0"/>
    <w:rsid w:val="00214EB8"/>
    <w:rPr>
      <w:rFonts w:ascii="Times New Roman" w:eastAsia="Times New Roman" w:hAnsi="Times New Roman" w:cs="Times New Roman" w:hint="default"/>
      <w:sz w:val="24"/>
    </w:rPr>
  </w:style>
  <w:style w:type="character" w:customStyle="1" w:styleId="WW8Num7z0">
    <w:name w:val="WW8Num7z0"/>
    <w:rsid w:val="00214EB8"/>
  </w:style>
  <w:style w:type="character" w:customStyle="1" w:styleId="WW8Num7z1">
    <w:name w:val="WW8Num7z1"/>
    <w:rsid w:val="00214EB8"/>
  </w:style>
  <w:style w:type="character" w:customStyle="1" w:styleId="WW8Num7z2">
    <w:name w:val="WW8Num7z2"/>
    <w:rsid w:val="00214EB8"/>
  </w:style>
  <w:style w:type="character" w:customStyle="1" w:styleId="WW8Num7z3">
    <w:name w:val="WW8Num7z3"/>
    <w:rsid w:val="00214EB8"/>
  </w:style>
  <w:style w:type="character" w:customStyle="1" w:styleId="WW8Num7z4">
    <w:name w:val="WW8Num7z4"/>
    <w:rsid w:val="00214EB8"/>
  </w:style>
  <w:style w:type="character" w:customStyle="1" w:styleId="WW8Num7z5">
    <w:name w:val="WW8Num7z5"/>
    <w:rsid w:val="00214EB8"/>
  </w:style>
  <w:style w:type="character" w:customStyle="1" w:styleId="WW8Num7z6">
    <w:name w:val="WW8Num7z6"/>
    <w:rsid w:val="00214EB8"/>
  </w:style>
  <w:style w:type="character" w:customStyle="1" w:styleId="WW8Num7z7">
    <w:name w:val="WW8Num7z7"/>
    <w:rsid w:val="00214EB8"/>
  </w:style>
  <w:style w:type="character" w:customStyle="1" w:styleId="WW8Num7z8">
    <w:name w:val="WW8Num7z8"/>
    <w:rsid w:val="00214EB8"/>
  </w:style>
  <w:style w:type="character" w:customStyle="1" w:styleId="WW8Num8z0">
    <w:name w:val="WW8Num8z0"/>
    <w:rsid w:val="00214EB8"/>
    <w:rPr>
      <w:rFonts w:ascii="Times New Roman" w:eastAsia="Times New Roman" w:hAnsi="Times New Roman" w:cs="Times New Roman" w:hint="default"/>
    </w:rPr>
  </w:style>
  <w:style w:type="character" w:customStyle="1" w:styleId="WW8Num8z1">
    <w:name w:val="WW8Num8z1"/>
    <w:rsid w:val="00214EB8"/>
  </w:style>
  <w:style w:type="character" w:customStyle="1" w:styleId="WW8Num8z2">
    <w:name w:val="WW8Num8z2"/>
    <w:rsid w:val="00214EB8"/>
  </w:style>
  <w:style w:type="character" w:customStyle="1" w:styleId="WW8Num8z3">
    <w:name w:val="WW8Num8z3"/>
    <w:rsid w:val="00214EB8"/>
  </w:style>
  <w:style w:type="character" w:customStyle="1" w:styleId="WW8Num8z4">
    <w:name w:val="WW8Num8z4"/>
    <w:rsid w:val="00214EB8"/>
  </w:style>
  <w:style w:type="character" w:customStyle="1" w:styleId="WW8Num8z5">
    <w:name w:val="WW8Num8z5"/>
    <w:rsid w:val="00214EB8"/>
  </w:style>
  <w:style w:type="character" w:customStyle="1" w:styleId="WW8Num8z6">
    <w:name w:val="WW8Num8z6"/>
    <w:rsid w:val="00214EB8"/>
  </w:style>
  <w:style w:type="character" w:customStyle="1" w:styleId="WW8Num8z7">
    <w:name w:val="WW8Num8z7"/>
    <w:rsid w:val="00214EB8"/>
  </w:style>
  <w:style w:type="character" w:customStyle="1" w:styleId="WW8Num8z8">
    <w:name w:val="WW8Num8z8"/>
    <w:rsid w:val="00214EB8"/>
  </w:style>
  <w:style w:type="character" w:customStyle="1" w:styleId="Standardnpsmoodstavce2">
    <w:name w:val="Standardní písmo odstavce2"/>
    <w:rsid w:val="00214EB8"/>
  </w:style>
  <w:style w:type="character" w:customStyle="1" w:styleId="WW8Num1z1">
    <w:name w:val="WW8Num1z1"/>
    <w:rsid w:val="00214EB8"/>
  </w:style>
  <w:style w:type="character" w:customStyle="1" w:styleId="WW8Num1z2">
    <w:name w:val="WW8Num1z2"/>
    <w:rsid w:val="00214EB8"/>
  </w:style>
  <w:style w:type="character" w:customStyle="1" w:styleId="WW8Num1z3">
    <w:name w:val="WW8Num1z3"/>
    <w:rsid w:val="00214EB8"/>
  </w:style>
  <w:style w:type="character" w:customStyle="1" w:styleId="WW8Num1z4">
    <w:name w:val="WW8Num1z4"/>
    <w:rsid w:val="00214EB8"/>
  </w:style>
  <w:style w:type="character" w:customStyle="1" w:styleId="WW8Num1z5">
    <w:name w:val="WW8Num1z5"/>
    <w:rsid w:val="00214EB8"/>
  </w:style>
  <w:style w:type="character" w:customStyle="1" w:styleId="WW8Num1z6">
    <w:name w:val="WW8Num1z6"/>
    <w:rsid w:val="00214EB8"/>
  </w:style>
  <w:style w:type="character" w:customStyle="1" w:styleId="WW8Num1z7">
    <w:name w:val="WW8Num1z7"/>
    <w:rsid w:val="00214EB8"/>
  </w:style>
  <w:style w:type="character" w:customStyle="1" w:styleId="WW8Num1z8">
    <w:name w:val="WW8Num1z8"/>
    <w:rsid w:val="00214EB8"/>
  </w:style>
  <w:style w:type="character" w:customStyle="1" w:styleId="WW8Num2z1">
    <w:name w:val="WW8Num2z1"/>
    <w:rsid w:val="00214EB8"/>
  </w:style>
  <w:style w:type="character" w:customStyle="1" w:styleId="WW8Num2z2">
    <w:name w:val="WW8Num2z2"/>
    <w:rsid w:val="00214EB8"/>
  </w:style>
  <w:style w:type="character" w:customStyle="1" w:styleId="WW8Num2z3">
    <w:name w:val="WW8Num2z3"/>
    <w:rsid w:val="00214EB8"/>
  </w:style>
  <w:style w:type="character" w:customStyle="1" w:styleId="WW8Num2z4">
    <w:name w:val="WW8Num2z4"/>
    <w:rsid w:val="00214EB8"/>
  </w:style>
  <w:style w:type="character" w:customStyle="1" w:styleId="WW8Num2z5">
    <w:name w:val="WW8Num2z5"/>
    <w:rsid w:val="00214EB8"/>
  </w:style>
  <w:style w:type="character" w:customStyle="1" w:styleId="WW8Num2z6">
    <w:name w:val="WW8Num2z6"/>
    <w:rsid w:val="00214EB8"/>
  </w:style>
  <w:style w:type="character" w:customStyle="1" w:styleId="WW8Num2z7">
    <w:name w:val="WW8Num2z7"/>
    <w:rsid w:val="00214EB8"/>
  </w:style>
  <w:style w:type="character" w:customStyle="1" w:styleId="WW8Num2z8">
    <w:name w:val="WW8Num2z8"/>
    <w:rsid w:val="00214EB8"/>
  </w:style>
  <w:style w:type="character" w:customStyle="1" w:styleId="WW8Num3z1">
    <w:name w:val="WW8Num3z1"/>
    <w:rsid w:val="00214EB8"/>
  </w:style>
  <w:style w:type="character" w:customStyle="1" w:styleId="WW8Num3z2">
    <w:name w:val="WW8Num3z2"/>
    <w:rsid w:val="00214EB8"/>
  </w:style>
  <w:style w:type="character" w:customStyle="1" w:styleId="WW8Num3z3">
    <w:name w:val="WW8Num3z3"/>
    <w:rsid w:val="00214EB8"/>
  </w:style>
  <w:style w:type="character" w:customStyle="1" w:styleId="WW8Num3z4">
    <w:name w:val="WW8Num3z4"/>
    <w:rsid w:val="00214EB8"/>
  </w:style>
  <w:style w:type="character" w:customStyle="1" w:styleId="WW8Num3z5">
    <w:name w:val="WW8Num3z5"/>
    <w:rsid w:val="00214EB8"/>
  </w:style>
  <w:style w:type="character" w:customStyle="1" w:styleId="WW8Num3z6">
    <w:name w:val="WW8Num3z6"/>
    <w:rsid w:val="00214EB8"/>
  </w:style>
  <w:style w:type="character" w:customStyle="1" w:styleId="WW8Num3z7">
    <w:name w:val="WW8Num3z7"/>
    <w:rsid w:val="00214EB8"/>
  </w:style>
  <w:style w:type="character" w:customStyle="1" w:styleId="WW8Num3z8">
    <w:name w:val="WW8Num3z8"/>
    <w:rsid w:val="00214EB8"/>
  </w:style>
  <w:style w:type="character" w:customStyle="1" w:styleId="WW8Num4z1">
    <w:name w:val="WW8Num4z1"/>
    <w:rsid w:val="00214EB8"/>
  </w:style>
  <w:style w:type="character" w:customStyle="1" w:styleId="WW8Num4z2">
    <w:name w:val="WW8Num4z2"/>
    <w:rsid w:val="00214EB8"/>
  </w:style>
  <w:style w:type="character" w:customStyle="1" w:styleId="WW8Num4z3">
    <w:name w:val="WW8Num4z3"/>
    <w:rsid w:val="00214EB8"/>
  </w:style>
  <w:style w:type="character" w:customStyle="1" w:styleId="WW8Num4z4">
    <w:name w:val="WW8Num4z4"/>
    <w:rsid w:val="00214EB8"/>
  </w:style>
  <w:style w:type="character" w:customStyle="1" w:styleId="WW8Num4z5">
    <w:name w:val="WW8Num4z5"/>
    <w:rsid w:val="00214EB8"/>
  </w:style>
  <w:style w:type="character" w:customStyle="1" w:styleId="WW8Num4z6">
    <w:name w:val="WW8Num4z6"/>
    <w:rsid w:val="00214EB8"/>
  </w:style>
  <w:style w:type="character" w:customStyle="1" w:styleId="WW8Num4z7">
    <w:name w:val="WW8Num4z7"/>
    <w:rsid w:val="00214EB8"/>
  </w:style>
  <w:style w:type="character" w:customStyle="1" w:styleId="WW8Num4z8">
    <w:name w:val="WW8Num4z8"/>
    <w:rsid w:val="00214EB8"/>
  </w:style>
  <w:style w:type="character" w:customStyle="1" w:styleId="WW8Num5z1">
    <w:name w:val="WW8Num5z1"/>
    <w:rsid w:val="00214EB8"/>
  </w:style>
  <w:style w:type="character" w:customStyle="1" w:styleId="WW8Num5z2">
    <w:name w:val="WW8Num5z2"/>
    <w:rsid w:val="00214EB8"/>
  </w:style>
  <w:style w:type="character" w:customStyle="1" w:styleId="WW8Num5z3">
    <w:name w:val="WW8Num5z3"/>
    <w:rsid w:val="00214EB8"/>
  </w:style>
  <w:style w:type="character" w:customStyle="1" w:styleId="WW8Num5z4">
    <w:name w:val="WW8Num5z4"/>
    <w:rsid w:val="00214EB8"/>
  </w:style>
  <w:style w:type="character" w:customStyle="1" w:styleId="WW8Num5z5">
    <w:name w:val="WW8Num5z5"/>
    <w:rsid w:val="00214EB8"/>
  </w:style>
  <w:style w:type="character" w:customStyle="1" w:styleId="WW8Num5z6">
    <w:name w:val="WW8Num5z6"/>
    <w:rsid w:val="00214EB8"/>
  </w:style>
  <w:style w:type="character" w:customStyle="1" w:styleId="WW8Num5z7">
    <w:name w:val="WW8Num5z7"/>
    <w:rsid w:val="00214EB8"/>
  </w:style>
  <w:style w:type="character" w:customStyle="1" w:styleId="WW8Num5z8">
    <w:name w:val="WW8Num5z8"/>
    <w:rsid w:val="00214EB8"/>
  </w:style>
  <w:style w:type="character" w:customStyle="1" w:styleId="WW8Num6z1">
    <w:name w:val="WW8Num6z1"/>
    <w:rsid w:val="00214EB8"/>
    <w:rPr>
      <w:rFonts w:ascii="Courier New" w:hAnsi="Courier New" w:cs="Courier New" w:hint="default"/>
    </w:rPr>
  </w:style>
  <w:style w:type="character" w:customStyle="1" w:styleId="WW8Num6z2">
    <w:name w:val="WW8Num6z2"/>
    <w:rsid w:val="00214EB8"/>
    <w:rPr>
      <w:rFonts w:ascii="Wingdings" w:hAnsi="Wingdings" w:cs="Wingdings" w:hint="default"/>
    </w:rPr>
  </w:style>
  <w:style w:type="character" w:customStyle="1" w:styleId="WW8Num6z3">
    <w:name w:val="WW8Num6z3"/>
    <w:rsid w:val="00214EB8"/>
    <w:rPr>
      <w:rFonts w:ascii="Symbol" w:hAnsi="Symbol" w:cs="Symbol" w:hint="default"/>
    </w:rPr>
  </w:style>
  <w:style w:type="character" w:customStyle="1" w:styleId="Standardnpsmoodstavce1">
    <w:name w:val="Standardní písmo odstavce1"/>
    <w:rsid w:val="00214EB8"/>
  </w:style>
  <w:style w:type="character" w:styleId="Hypertextovodkaz">
    <w:name w:val="Hyperlink"/>
    <w:basedOn w:val="Standardnpsmoodstavce1"/>
    <w:rsid w:val="00214EB8"/>
    <w:rPr>
      <w:color w:val="0000FF"/>
      <w:u w:val="single"/>
    </w:rPr>
  </w:style>
  <w:style w:type="character" w:customStyle="1" w:styleId="ZkladntextChar">
    <w:name w:val="Základní text Char"/>
    <w:basedOn w:val="Standardnpsmoodstavce1"/>
    <w:rsid w:val="00214EB8"/>
    <w:rPr>
      <w:color w:val="000000"/>
      <w:sz w:val="24"/>
    </w:rPr>
  </w:style>
  <w:style w:type="character" w:customStyle="1" w:styleId="NzevChar">
    <w:name w:val="Název Char"/>
    <w:basedOn w:val="Standardnpsmoodstavce1"/>
    <w:rsid w:val="00214EB8"/>
    <w:rPr>
      <w:sz w:val="24"/>
    </w:rPr>
  </w:style>
  <w:style w:type="character" w:customStyle="1" w:styleId="PodtitulChar">
    <w:name w:val="Podtitul Char"/>
    <w:basedOn w:val="Standardnpsmoodstavce1"/>
    <w:rsid w:val="00214EB8"/>
    <w:rPr>
      <w:rFonts w:ascii="Cambria" w:eastAsia="Times New Roman" w:hAnsi="Cambria" w:cs="Times New Roman"/>
      <w:sz w:val="24"/>
      <w:szCs w:val="24"/>
    </w:rPr>
  </w:style>
  <w:style w:type="paragraph" w:customStyle="1" w:styleId="Nadpis">
    <w:name w:val="Nadpis"/>
    <w:basedOn w:val="Normln"/>
    <w:next w:val="Zkladntext"/>
    <w:rsid w:val="00214EB8"/>
    <w:pPr>
      <w:keepNext/>
      <w:spacing w:before="240" w:after="120"/>
    </w:pPr>
    <w:rPr>
      <w:rFonts w:ascii="Arial" w:eastAsia="Microsoft YaHei" w:hAnsi="Arial" w:cs="Mangal"/>
      <w:sz w:val="28"/>
      <w:szCs w:val="28"/>
    </w:rPr>
  </w:style>
  <w:style w:type="paragraph" w:styleId="Zkladntext">
    <w:name w:val="Body Text"/>
    <w:basedOn w:val="Normln"/>
    <w:rsid w:val="00214EB8"/>
    <w:rPr>
      <w:color w:val="000000"/>
      <w:sz w:val="24"/>
    </w:rPr>
  </w:style>
  <w:style w:type="paragraph" w:styleId="Seznam">
    <w:name w:val="List"/>
    <w:basedOn w:val="Zkladntext"/>
    <w:rsid w:val="00214EB8"/>
    <w:rPr>
      <w:rFonts w:cs="Mangal"/>
    </w:rPr>
  </w:style>
  <w:style w:type="paragraph" w:customStyle="1" w:styleId="Popisek">
    <w:name w:val="Popisek"/>
    <w:basedOn w:val="Normln"/>
    <w:rsid w:val="00214EB8"/>
    <w:pPr>
      <w:suppressLineNumbers/>
      <w:spacing w:before="120" w:after="120"/>
    </w:pPr>
    <w:rPr>
      <w:rFonts w:cs="Mangal"/>
      <w:i/>
      <w:iCs/>
      <w:sz w:val="24"/>
      <w:szCs w:val="24"/>
    </w:rPr>
  </w:style>
  <w:style w:type="paragraph" w:customStyle="1" w:styleId="Rejstk">
    <w:name w:val="Rejstřík"/>
    <w:basedOn w:val="Normln"/>
    <w:rsid w:val="00214EB8"/>
    <w:pPr>
      <w:suppressLineNumbers/>
    </w:pPr>
    <w:rPr>
      <w:rFonts w:cs="Mangal"/>
    </w:rPr>
  </w:style>
  <w:style w:type="paragraph" w:styleId="Nzev">
    <w:name w:val="Title"/>
    <w:basedOn w:val="Normln"/>
    <w:next w:val="Podnadpis"/>
    <w:qFormat/>
    <w:rsid w:val="00214EB8"/>
    <w:pPr>
      <w:jc w:val="center"/>
    </w:pPr>
    <w:rPr>
      <w:sz w:val="24"/>
    </w:rPr>
  </w:style>
  <w:style w:type="paragraph" w:styleId="Podnadpis">
    <w:name w:val="Subtitle"/>
    <w:basedOn w:val="Normln"/>
    <w:next w:val="Normln"/>
    <w:qFormat/>
    <w:rsid w:val="00214EB8"/>
    <w:pPr>
      <w:spacing w:after="60"/>
      <w:jc w:val="center"/>
    </w:pPr>
    <w:rPr>
      <w:rFonts w:ascii="Cambria" w:hAnsi="Cambria"/>
      <w:sz w:val="24"/>
      <w:szCs w:val="24"/>
    </w:rPr>
  </w:style>
  <w:style w:type="paragraph" w:styleId="Odstavecseseznamem">
    <w:name w:val="List Paragraph"/>
    <w:basedOn w:val="Normln"/>
    <w:qFormat/>
    <w:rsid w:val="00214EB8"/>
    <w:pPr>
      <w:ind w:left="708"/>
    </w:pPr>
  </w:style>
  <w:style w:type="paragraph" w:customStyle="1" w:styleId="Obsahtabulky">
    <w:name w:val="Obsah tabulky"/>
    <w:basedOn w:val="Normln"/>
    <w:rsid w:val="00214EB8"/>
    <w:pPr>
      <w:suppressLineNumbers/>
    </w:pPr>
  </w:style>
  <w:style w:type="paragraph" w:customStyle="1" w:styleId="Nadpistabulky">
    <w:name w:val="Nadpis tabulky"/>
    <w:basedOn w:val="Obsahtabulky"/>
    <w:rsid w:val="00214EB8"/>
    <w:pPr>
      <w:jc w:val="center"/>
    </w:pPr>
    <w:rPr>
      <w:b/>
      <w:bCs/>
    </w:rPr>
  </w:style>
  <w:style w:type="paragraph" w:styleId="Zhlav">
    <w:name w:val="header"/>
    <w:basedOn w:val="Normln"/>
    <w:link w:val="ZhlavChar"/>
    <w:unhideWhenUsed/>
    <w:rsid w:val="00C12F30"/>
    <w:pPr>
      <w:tabs>
        <w:tab w:val="center" w:pos="4536"/>
        <w:tab w:val="right" w:pos="9072"/>
      </w:tabs>
    </w:pPr>
  </w:style>
  <w:style w:type="character" w:customStyle="1" w:styleId="ZhlavChar">
    <w:name w:val="Záhlaví Char"/>
    <w:basedOn w:val="Standardnpsmoodstavce"/>
    <w:link w:val="Zhlav"/>
    <w:uiPriority w:val="99"/>
    <w:rsid w:val="00C12F30"/>
    <w:rPr>
      <w:lang w:eastAsia="ar-SA"/>
    </w:rPr>
  </w:style>
  <w:style w:type="paragraph" w:styleId="Zpat">
    <w:name w:val="footer"/>
    <w:basedOn w:val="Normln"/>
    <w:link w:val="ZpatChar"/>
    <w:uiPriority w:val="99"/>
    <w:unhideWhenUsed/>
    <w:rsid w:val="00C12F30"/>
    <w:pPr>
      <w:tabs>
        <w:tab w:val="center" w:pos="4536"/>
        <w:tab w:val="right" w:pos="9072"/>
      </w:tabs>
    </w:pPr>
  </w:style>
  <w:style w:type="character" w:customStyle="1" w:styleId="ZpatChar">
    <w:name w:val="Zápatí Char"/>
    <w:basedOn w:val="Standardnpsmoodstavce"/>
    <w:link w:val="Zpat"/>
    <w:uiPriority w:val="99"/>
    <w:rsid w:val="00C12F30"/>
    <w:rPr>
      <w:lang w:eastAsia="ar-SA"/>
    </w:rPr>
  </w:style>
  <w:style w:type="paragraph" w:styleId="Textbubliny">
    <w:name w:val="Balloon Text"/>
    <w:basedOn w:val="Normln"/>
    <w:link w:val="TextbublinyChar"/>
    <w:uiPriority w:val="99"/>
    <w:semiHidden/>
    <w:unhideWhenUsed/>
    <w:rsid w:val="005F198D"/>
    <w:rPr>
      <w:rFonts w:ascii="Tahoma" w:hAnsi="Tahoma" w:cs="Tahoma"/>
      <w:sz w:val="16"/>
      <w:szCs w:val="16"/>
    </w:rPr>
  </w:style>
  <w:style w:type="character" w:customStyle="1" w:styleId="TextbublinyChar">
    <w:name w:val="Text bubliny Char"/>
    <w:basedOn w:val="Standardnpsmoodstavce"/>
    <w:link w:val="Textbubliny"/>
    <w:uiPriority w:val="99"/>
    <w:semiHidden/>
    <w:rsid w:val="005F198D"/>
    <w:rPr>
      <w:rFonts w:ascii="Tahoma" w:hAnsi="Tahoma" w:cs="Tahoma"/>
      <w:sz w:val="16"/>
      <w:szCs w:val="16"/>
      <w:lang w:eastAsia="ar-SA"/>
    </w:rPr>
  </w:style>
  <w:style w:type="paragraph" w:styleId="FormtovanvHTML">
    <w:name w:val="HTML Preformatted"/>
    <w:basedOn w:val="Normln"/>
    <w:link w:val="FormtovanvHTMLChar"/>
    <w:uiPriority w:val="99"/>
    <w:semiHidden/>
    <w:unhideWhenUsed/>
    <w:rsid w:val="00E24C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cs-CZ"/>
    </w:rPr>
  </w:style>
  <w:style w:type="character" w:customStyle="1" w:styleId="FormtovanvHTMLChar">
    <w:name w:val="Formátovaný v HTML Char"/>
    <w:basedOn w:val="Standardnpsmoodstavce"/>
    <w:link w:val="FormtovanvHTML"/>
    <w:uiPriority w:val="99"/>
    <w:semiHidden/>
    <w:rsid w:val="00E24C44"/>
    <w:rPr>
      <w:rFonts w:ascii="Courier New" w:hAnsi="Courier New" w:cs="Courier New"/>
    </w:rPr>
  </w:style>
  <w:style w:type="paragraph" w:styleId="Revize">
    <w:name w:val="Revision"/>
    <w:hidden/>
    <w:uiPriority w:val="99"/>
    <w:semiHidden/>
    <w:rsid w:val="0093182B"/>
    <w:rPr>
      <w:lang w:eastAsia="ar-SA"/>
    </w:rPr>
  </w:style>
  <w:style w:type="character" w:styleId="Odkaznakoment">
    <w:name w:val="annotation reference"/>
    <w:basedOn w:val="Standardnpsmoodstavce"/>
    <w:uiPriority w:val="99"/>
    <w:semiHidden/>
    <w:unhideWhenUsed/>
    <w:rsid w:val="00E67A18"/>
    <w:rPr>
      <w:sz w:val="16"/>
      <w:szCs w:val="16"/>
    </w:rPr>
  </w:style>
  <w:style w:type="paragraph" w:styleId="Textkomente">
    <w:name w:val="annotation text"/>
    <w:basedOn w:val="Normln"/>
    <w:link w:val="TextkomenteChar"/>
    <w:uiPriority w:val="99"/>
    <w:unhideWhenUsed/>
    <w:rsid w:val="00E67A18"/>
  </w:style>
  <w:style w:type="character" w:customStyle="1" w:styleId="TextkomenteChar">
    <w:name w:val="Text komentáře Char"/>
    <w:basedOn w:val="Standardnpsmoodstavce"/>
    <w:link w:val="Textkomente"/>
    <w:uiPriority w:val="99"/>
    <w:rsid w:val="00E67A18"/>
    <w:rPr>
      <w:lang w:eastAsia="ar-SA"/>
    </w:rPr>
  </w:style>
  <w:style w:type="paragraph" w:styleId="Pedmtkomente">
    <w:name w:val="annotation subject"/>
    <w:basedOn w:val="Textkomente"/>
    <w:next w:val="Textkomente"/>
    <w:link w:val="PedmtkomenteChar"/>
    <w:uiPriority w:val="99"/>
    <w:semiHidden/>
    <w:unhideWhenUsed/>
    <w:rsid w:val="00E67A18"/>
    <w:rPr>
      <w:b/>
      <w:bCs/>
    </w:rPr>
  </w:style>
  <w:style w:type="character" w:customStyle="1" w:styleId="PedmtkomenteChar">
    <w:name w:val="Předmět komentáře Char"/>
    <w:basedOn w:val="TextkomenteChar"/>
    <w:link w:val="Pedmtkomente"/>
    <w:uiPriority w:val="99"/>
    <w:semiHidden/>
    <w:rsid w:val="00E67A18"/>
    <w:rPr>
      <w:b/>
      <w:bCs/>
      <w:lang w:eastAsia="ar-SA"/>
    </w:rPr>
  </w:style>
  <w:style w:type="paragraph" w:customStyle="1" w:styleId="Zkladntext21">
    <w:name w:val="Základní text 21"/>
    <w:basedOn w:val="Normln"/>
    <w:rsid w:val="00E67A18"/>
    <w:pPr>
      <w:widowControl w:val="0"/>
      <w:suppressAutoHyphens w:val="0"/>
      <w:jc w:val="center"/>
    </w:pPr>
    <w:rPr>
      <w:rFonts w:ascii="Arial" w:hAnsi="Arial"/>
      <w:b/>
      <w:sz w:val="24"/>
      <w:lang w:eastAsia="cs-CZ"/>
    </w:rPr>
  </w:style>
  <w:style w:type="paragraph" w:customStyle="1" w:styleId="a">
    <w:basedOn w:val="Normln"/>
    <w:next w:val="Podnadpis"/>
    <w:qFormat/>
    <w:rsid w:val="00E67A18"/>
    <w:pPr>
      <w:widowControl w:val="0"/>
      <w:suppressAutoHyphens w:val="0"/>
      <w:spacing w:line="240" w:lineRule="exact"/>
      <w:jc w:val="center"/>
    </w:pPr>
    <w:rPr>
      <w:rFonts w:ascii="Arial" w:hAnsi="Arial"/>
      <w:b/>
      <w:sz w:val="32"/>
      <w:lang w:eastAsia="cs-CZ"/>
    </w:rPr>
  </w:style>
  <w:style w:type="paragraph" w:customStyle="1" w:styleId="Default">
    <w:name w:val="Default"/>
    <w:rsid w:val="00E67A18"/>
    <w:pPr>
      <w:autoSpaceDE w:val="0"/>
      <w:autoSpaceDN w:val="0"/>
      <w:adjustRightInd w:val="0"/>
    </w:pPr>
    <w:rPr>
      <w:rFonts w:ascii="Liberation Sans" w:eastAsia="Calibri" w:hAnsi="Liberation Sans" w:cs="Liberation Sans"/>
      <w:color w:val="000000"/>
      <w:sz w:val="24"/>
      <w:szCs w:val="24"/>
    </w:rPr>
  </w:style>
  <w:style w:type="paragraph" w:styleId="Zkladntext2">
    <w:name w:val="Body Text 2"/>
    <w:basedOn w:val="Normln"/>
    <w:link w:val="Zkladntext2Char"/>
    <w:rsid w:val="00E67A18"/>
    <w:pPr>
      <w:suppressAutoHyphens w:val="0"/>
      <w:spacing w:after="120" w:line="480" w:lineRule="auto"/>
    </w:pPr>
    <w:rPr>
      <w:lang w:eastAsia="cs-CZ"/>
    </w:rPr>
  </w:style>
  <w:style w:type="character" w:customStyle="1" w:styleId="Zkladntext2Char">
    <w:name w:val="Základní text 2 Char"/>
    <w:basedOn w:val="Standardnpsmoodstavce"/>
    <w:link w:val="Zkladntext2"/>
    <w:rsid w:val="00E67A18"/>
  </w:style>
  <w:style w:type="character" w:customStyle="1" w:styleId="Nadpis5Char">
    <w:name w:val="Nadpis 5 Char"/>
    <w:basedOn w:val="Standardnpsmoodstavce"/>
    <w:link w:val="Nadpis5"/>
    <w:rsid w:val="00E67A18"/>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748722">
      <w:bodyDiv w:val="1"/>
      <w:marLeft w:val="0"/>
      <w:marRight w:val="0"/>
      <w:marTop w:val="0"/>
      <w:marBottom w:val="0"/>
      <w:divBdr>
        <w:top w:val="none" w:sz="0" w:space="0" w:color="auto"/>
        <w:left w:val="none" w:sz="0" w:space="0" w:color="auto"/>
        <w:bottom w:val="none" w:sz="0" w:space="0" w:color="auto"/>
        <w:right w:val="none" w:sz="0" w:space="0" w:color="auto"/>
      </w:divBdr>
    </w:div>
    <w:div w:id="272632150">
      <w:bodyDiv w:val="1"/>
      <w:marLeft w:val="0"/>
      <w:marRight w:val="0"/>
      <w:marTop w:val="0"/>
      <w:marBottom w:val="0"/>
      <w:divBdr>
        <w:top w:val="none" w:sz="0" w:space="0" w:color="auto"/>
        <w:left w:val="none" w:sz="0" w:space="0" w:color="auto"/>
        <w:bottom w:val="none" w:sz="0" w:space="0" w:color="auto"/>
        <w:right w:val="none" w:sz="0" w:space="0" w:color="auto"/>
      </w:divBdr>
    </w:div>
    <w:div w:id="330333978">
      <w:bodyDiv w:val="1"/>
      <w:marLeft w:val="0"/>
      <w:marRight w:val="0"/>
      <w:marTop w:val="0"/>
      <w:marBottom w:val="0"/>
      <w:divBdr>
        <w:top w:val="none" w:sz="0" w:space="0" w:color="auto"/>
        <w:left w:val="none" w:sz="0" w:space="0" w:color="auto"/>
        <w:bottom w:val="none" w:sz="0" w:space="0" w:color="auto"/>
        <w:right w:val="none" w:sz="0" w:space="0" w:color="auto"/>
      </w:divBdr>
    </w:div>
    <w:div w:id="333998830">
      <w:bodyDiv w:val="1"/>
      <w:marLeft w:val="0"/>
      <w:marRight w:val="0"/>
      <w:marTop w:val="0"/>
      <w:marBottom w:val="0"/>
      <w:divBdr>
        <w:top w:val="none" w:sz="0" w:space="0" w:color="auto"/>
        <w:left w:val="none" w:sz="0" w:space="0" w:color="auto"/>
        <w:bottom w:val="none" w:sz="0" w:space="0" w:color="auto"/>
        <w:right w:val="none" w:sz="0" w:space="0" w:color="auto"/>
      </w:divBdr>
    </w:div>
    <w:div w:id="841161847">
      <w:bodyDiv w:val="1"/>
      <w:marLeft w:val="0"/>
      <w:marRight w:val="0"/>
      <w:marTop w:val="0"/>
      <w:marBottom w:val="0"/>
      <w:divBdr>
        <w:top w:val="none" w:sz="0" w:space="0" w:color="auto"/>
        <w:left w:val="none" w:sz="0" w:space="0" w:color="auto"/>
        <w:bottom w:val="none" w:sz="0" w:space="0" w:color="auto"/>
        <w:right w:val="none" w:sz="0" w:space="0" w:color="auto"/>
      </w:divBdr>
    </w:div>
    <w:div w:id="889343557">
      <w:bodyDiv w:val="1"/>
      <w:marLeft w:val="0"/>
      <w:marRight w:val="0"/>
      <w:marTop w:val="0"/>
      <w:marBottom w:val="0"/>
      <w:divBdr>
        <w:top w:val="none" w:sz="0" w:space="0" w:color="auto"/>
        <w:left w:val="none" w:sz="0" w:space="0" w:color="auto"/>
        <w:bottom w:val="none" w:sz="0" w:space="0" w:color="auto"/>
        <w:right w:val="none" w:sz="0" w:space="0" w:color="auto"/>
      </w:divBdr>
    </w:div>
    <w:div w:id="1531412124">
      <w:bodyDiv w:val="1"/>
      <w:marLeft w:val="0"/>
      <w:marRight w:val="0"/>
      <w:marTop w:val="0"/>
      <w:marBottom w:val="0"/>
      <w:divBdr>
        <w:top w:val="none" w:sz="0" w:space="0" w:color="auto"/>
        <w:left w:val="none" w:sz="0" w:space="0" w:color="auto"/>
        <w:bottom w:val="none" w:sz="0" w:space="0" w:color="auto"/>
        <w:right w:val="none" w:sz="0" w:space="0" w:color="auto"/>
      </w:divBdr>
    </w:div>
    <w:div w:id="196053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krajbezkorupce.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bchod@nemkyj.cz"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6</Pages>
  <Words>1903</Words>
  <Characters>11233</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RÁMCOVÁ    SMLOUVA  O  DÍLO</vt:lpstr>
    </vt:vector>
  </TitlesOfParts>
  <Company/>
  <LinksUpToDate>false</LinksUpToDate>
  <CharactersWithSpaces>13110</CharactersWithSpaces>
  <SharedDoc>false</SharedDoc>
  <HLinks>
    <vt:vector size="6" baseType="variant">
      <vt:variant>
        <vt:i4>6881389</vt:i4>
      </vt:variant>
      <vt:variant>
        <vt:i4>0</vt:i4>
      </vt:variant>
      <vt:variant>
        <vt:i4>0</vt:i4>
      </vt:variant>
      <vt:variant>
        <vt:i4>5</vt:i4>
      </vt:variant>
      <vt:variant>
        <vt:lpwstr>https://zakazky.krajbezkorupce.cz/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  O  DÍLO</dc:title>
  <dc:creator>Chironax spol. s r.o. Servis</dc:creator>
  <cp:lastModifiedBy>Mgr. PLUHÁČKOVÁ Markéta</cp:lastModifiedBy>
  <cp:revision>10</cp:revision>
  <cp:lastPrinted>2022-02-18T07:54:00Z</cp:lastPrinted>
  <dcterms:created xsi:type="dcterms:W3CDTF">2023-12-22T08:04:00Z</dcterms:created>
  <dcterms:modified xsi:type="dcterms:W3CDTF">2024-01-16T13:25:00Z</dcterms:modified>
</cp:coreProperties>
</file>